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0A72F9" w14:paraId="78CA04B0" w14:textId="77777777">
        <w:trPr>
          <w:trHeight w:hRule="exact" w:val="2948"/>
        </w:trPr>
        <w:tc>
          <w:tcPr>
            <w:tcW w:w="11185" w:type="dxa"/>
          </w:tcPr>
          <w:p w14:paraId="78CA04AF" w14:textId="77777777" w:rsidR="000A72F9" w:rsidRDefault="00D31DB3">
            <w:pPr>
              <w:pStyle w:val="Documenttype"/>
              <w:suppressAutoHyphens/>
              <w:ind w:left="0"/>
            </w:pPr>
            <w:r>
              <w:t>IALA Guideline</w:t>
            </w:r>
          </w:p>
        </w:tc>
      </w:tr>
    </w:tbl>
    <w:p w14:paraId="78CA04B1" w14:textId="77777777" w:rsidR="000A72F9" w:rsidRDefault="000A72F9">
      <w:pPr>
        <w:suppressAutoHyphens/>
      </w:pPr>
    </w:p>
    <w:p w14:paraId="78CA04B2" w14:textId="77777777" w:rsidR="000A72F9" w:rsidRDefault="000A72F9">
      <w:pPr>
        <w:suppressAutoHyphens/>
      </w:pPr>
    </w:p>
    <w:p w14:paraId="78CA04B3" w14:textId="77777777" w:rsidR="000A72F9" w:rsidRDefault="00D31DB3">
      <w:pPr>
        <w:pStyle w:val="Documentnumber"/>
        <w:suppressAutoHyphens/>
      </w:pPr>
      <w:r>
        <w:rPr>
          <w:highlight w:val="yellow"/>
        </w:rPr>
        <w:t>Gnnnn</w:t>
      </w:r>
      <w:r>
        <w:t xml:space="preserve"> </w:t>
      </w:r>
    </w:p>
    <w:p w14:paraId="78CA04B4" w14:textId="77777777" w:rsidR="000A72F9" w:rsidRDefault="00D31DB3">
      <w:pPr>
        <w:rPr>
          <w:caps/>
          <w:color w:val="00558C"/>
          <w:sz w:val="50"/>
        </w:rPr>
      </w:pPr>
      <w:r>
        <w:rPr>
          <w:caps/>
          <w:color w:val="00558C"/>
          <w:sz w:val="50"/>
          <w:lang w:eastAsia="ko-KR"/>
        </w:rPr>
        <w:t>use of drones for aton management</w:t>
      </w:r>
    </w:p>
    <w:p w14:paraId="78CA04B5" w14:textId="77777777" w:rsidR="000A72F9" w:rsidRDefault="000A72F9">
      <w:pPr>
        <w:pStyle w:val="BodyText"/>
      </w:pPr>
    </w:p>
    <w:p w14:paraId="78CA04B6" w14:textId="77777777" w:rsidR="000A72F9" w:rsidRDefault="000A72F9">
      <w:pPr>
        <w:suppressAutoHyphens/>
      </w:pPr>
    </w:p>
    <w:p w14:paraId="78CA04B7" w14:textId="77777777" w:rsidR="000A72F9" w:rsidRDefault="000A72F9">
      <w:pPr>
        <w:suppressAutoHyphens/>
      </w:pPr>
    </w:p>
    <w:p w14:paraId="78CA04B8" w14:textId="7BDEE2A3" w:rsidR="000A72F9" w:rsidRDefault="003E164D">
      <w:pPr>
        <w:suppressAutoHyphens/>
      </w:pPr>
      <w:ins w:id="0" w:author="Jillian Carson-Jackson" w:date="2024-10-03T18:43:00Z" w16du:dateUtc="2024-10-03T08:43:00Z">
        <w:r>
          <w:t>Comments and proposed changes from DTEC3</w:t>
        </w:r>
      </w:ins>
    </w:p>
    <w:p w14:paraId="78CA04B9" w14:textId="77777777" w:rsidR="000A72F9" w:rsidRDefault="000A72F9">
      <w:pPr>
        <w:suppressAutoHyphens/>
      </w:pPr>
    </w:p>
    <w:p w14:paraId="78CA04BA" w14:textId="77777777" w:rsidR="000A72F9" w:rsidRDefault="000A72F9">
      <w:pPr>
        <w:pStyle w:val="BodyText"/>
      </w:pPr>
    </w:p>
    <w:p w14:paraId="78CA04BB" w14:textId="77777777" w:rsidR="000A72F9" w:rsidRDefault="000A72F9">
      <w:pPr>
        <w:suppressAutoHyphens/>
        <w:rPr>
          <w:b/>
        </w:rPr>
      </w:pPr>
    </w:p>
    <w:p w14:paraId="78CA04BC" w14:textId="77777777" w:rsidR="000A72F9" w:rsidRDefault="000A72F9">
      <w:pPr>
        <w:suppressAutoHyphens/>
      </w:pPr>
    </w:p>
    <w:p w14:paraId="78CA04BD" w14:textId="77777777" w:rsidR="000A72F9" w:rsidRDefault="000A72F9">
      <w:pPr>
        <w:suppressAutoHyphens/>
      </w:pPr>
    </w:p>
    <w:p w14:paraId="78CA04BE" w14:textId="77777777" w:rsidR="000A72F9" w:rsidRDefault="000A72F9">
      <w:pPr>
        <w:suppressAutoHyphens/>
      </w:pPr>
    </w:p>
    <w:p w14:paraId="78CA04BF" w14:textId="77777777" w:rsidR="000A72F9" w:rsidRDefault="000A72F9">
      <w:pPr>
        <w:suppressAutoHyphens/>
      </w:pPr>
    </w:p>
    <w:p w14:paraId="78CA04C0" w14:textId="77777777" w:rsidR="000A72F9" w:rsidRDefault="000A72F9">
      <w:pPr>
        <w:suppressAutoHyphens/>
      </w:pPr>
    </w:p>
    <w:p w14:paraId="78CA04C1" w14:textId="77777777" w:rsidR="000A72F9" w:rsidRDefault="000A72F9">
      <w:pPr>
        <w:suppressAutoHyphens/>
      </w:pPr>
    </w:p>
    <w:p w14:paraId="78CA04C2" w14:textId="77777777" w:rsidR="000A72F9" w:rsidRDefault="000A72F9">
      <w:pPr>
        <w:suppressAutoHyphens/>
      </w:pPr>
    </w:p>
    <w:p w14:paraId="78CA04C3" w14:textId="77777777" w:rsidR="000A72F9" w:rsidRDefault="000A72F9">
      <w:pPr>
        <w:suppressAutoHyphens/>
      </w:pPr>
    </w:p>
    <w:p w14:paraId="78CA04C4" w14:textId="77777777" w:rsidR="000A72F9" w:rsidRDefault="000A72F9">
      <w:pPr>
        <w:suppressAutoHyphens/>
      </w:pPr>
    </w:p>
    <w:p w14:paraId="78CA04C5" w14:textId="77777777" w:rsidR="000A72F9" w:rsidRDefault="000A72F9">
      <w:pPr>
        <w:suppressAutoHyphens/>
      </w:pPr>
    </w:p>
    <w:p w14:paraId="78CA04C6" w14:textId="77777777" w:rsidR="000A72F9" w:rsidRDefault="000A72F9">
      <w:pPr>
        <w:suppressAutoHyphens/>
      </w:pPr>
    </w:p>
    <w:p w14:paraId="78CA04C7" w14:textId="77777777" w:rsidR="000A72F9" w:rsidRDefault="00D31DB3">
      <w:pPr>
        <w:pStyle w:val="Editionnumber"/>
        <w:suppressAutoHyphens/>
      </w:pPr>
      <w:r>
        <w:rPr>
          <w:highlight w:val="yellow"/>
        </w:rPr>
        <w:t xml:space="preserve">Edition </w:t>
      </w:r>
      <w:proofErr w:type="spellStart"/>
      <w:r>
        <w:rPr>
          <w:highlight w:val="yellow"/>
        </w:rPr>
        <w:t>x.x</w:t>
      </w:r>
      <w:proofErr w:type="spellEnd"/>
    </w:p>
    <w:p w14:paraId="78CA04C8" w14:textId="77777777" w:rsidR="000A72F9" w:rsidRDefault="00D31DB3">
      <w:pPr>
        <w:pStyle w:val="Documentdate"/>
        <w:suppressAutoHyphens/>
      </w:pPr>
      <w:r>
        <w:rPr>
          <w:highlight w:val="yellow"/>
        </w:rPr>
        <w:t>Date (of approval by Council)</w:t>
      </w:r>
    </w:p>
    <w:p w14:paraId="78CA04C9" w14:textId="77777777" w:rsidR="000A72F9" w:rsidRDefault="000A72F9">
      <w:pPr>
        <w:suppressAutoHyphens/>
      </w:pPr>
    </w:p>
    <w:p w14:paraId="78CA04CA" w14:textId="77777777" w:rsidR="000A72F9" w:rsidRDefault="00D31DB3">
      <w:pPr>
        <w:pStyle w:val="MRN"/>
        <w:suppressAutoHyphens/>
        <w:rPr>
          <w:lang w:val="sv-SE"/>
        </w:rPr>
        <w:sectPr w:rsidR="000A72F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Pr>
          <w:lang w:val="sv-SE"/>
        </w:rPr>
        <w:t>urn:mrn:iala:pub:gnnnn</w:t>
      </w:r>
    </w:p>
    <w:p w14:paraId="78CA04CB" w14:textId="77777777" w:rsidR="000A72F9" w:rsidRDefault="00D31DB3">
      <w:pPr>
        <w:pStyle w:val="BodyText"/>
        <w:suppressAutoHyphens/>
      </w:pPr>
      <w:r>
        <w:lastRenderedPageBreak/>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0A72F9" w14:paraId="78CA04CF" w14:textId="77777777">
        <w:tc>
          <w:tcPr>
            <w:tcW w:w="1908" w:type="dxa"/>
          </w:tcPr>
          <w:p w14:paraId="78CA04CC" w14:textId="77777777" w:rsidR="000A72F9" w:rsidRDefault="00D31DB3">
            <w:pPr>
              <w:pStyle w:val="Documentrevisiontabletitle"/>
              <w:suppressAutoHyphens/>
            </w:pPr>
            <w:r>
              <w:t>Date</w:t>
            </w:r>
          </w:p>
        </w:tc>
        <w:tc>
          <w:tcPr>
            <w:tcW w:w="6025" w:type="dxa"/>
          </w:tcPr>
          <w:p w14:paraId="78CA04CD" w14:textId="77777777" w:rsidR="000A72F9" w:rsidRDefault="00D31DB3">
            <w:pPr>
              <w:pStyle w:val="Documentrevisiontabletitle"/>
              <w:suppressAutoHyphens/>
            </w:pPr>
            <w:r>
              <w:t>Details</w:t>
            </w:r>
          </w:p>
        </w:tc>
        <w:tc>
          <w:tcPr>
            <w:tcW w:w="2552" w:type="dxa"/>
          </w:tcPr>
          <w:p w14:paraId="78CA04CE" w14:textId="77777777" w:rsidR="000A72F9" w:rsidRDefault="00D31DB3">
            <w:pPr>
              <w:pStyle w:val="Documentrevisiontabletitle"/>
              <w:suppressAutoHyphens/>
            </w:pPr>
            <w:r>
              <w:t>Approval</w:t>
            </w:r>
          </w:p>
        </w:tc>
      </w:tr>
      <w:tr w:rsidR="000A72F9" w14:paraId="78CA04D3" w14:textId="77777777">
        <w:trPr>
          <w:trHeight w:val="851"/>
        </w:trPr>
        <w:tc>
          <w:tcPr>
            <w:tcW w:w="1908" w:type="dxa"/>
            <w:vAlign w:val="center"/>
          </w:tcPr>
          <w:p w14:paraId="78CA04D0" w14:textId="77777777" w:rsidR="000A72F9" w:rsidRDefault="000A72F9">
            <w:pPr>
              <w:pStyle w:val="Tabletext"/>
              <w:suppressAutoHyphens/>
            </w:pPr>
          </w:p>
        </w:tc>
        <w:tc>
          <w:tcPr>
            <w:tcW w:w="6025" w:type="dxa"/>
            <w:vAlign w:val="center"/>
          </w:tcPr>
          <w:p w14:paraId="78CA04D1" w14:textId="77777777" w:rsidR="000A72F9" w:rsidRDefault="000A72F9">
            <w:pPr>
              <w:pStyle w:val="Tabletext"/>
              <w:suppressAutoHyphens/>
            </w:pPr>
          </w:p>
        </w:tc>
        <w:tc>
          <w:tcPr>
            <w:tcW w:w="2552" w:type="dxa"/>
            <w:vAlign w:val="center"/>
          </w:tcPr>
          <w:p w14:paraId="78CA04D2" w14:textId="77777777" w:rsidR="000A72F9" w:rsidRDefault="000A72F9">
            <w:pPr>
              <w:pStyle w:val="Tabletext"/>
              <w:suppressAutoHyphens/>
            </w:pPr>
          </w:p>
        </w:tc>
      </w:tr>
      <w:tr w:rsidR="000A72F9" w14:paraId="78CA04D7" w14:textId="77777777">
        <w:trPr>
          <w:trHeight w:val="851"/>
        </w:trPr>
        <w:tc>
          <w:tcPr>
            <w:tcW w:w="1908" w:type="dxa"/>
            <w:vAlign w:val="center"/>
          </w:tcPr>
          <w:p w14:paraId="78CA04D4" w14:textId="77777777" w:rsidR="000A72F9" w:rsidRDefault="000A72F9">
            <w:pPr>
              <w:pStyle w:val="Tabletext"/>
              <w:suppressAutoHyphens/>
            </w:pPr>
          </w:p>
        </w:tc>
        <w:tc>
          <w:tcPr>
            <w:tcW w:w="6025" w:type="dxa"/>
            <w:vAlign w:val="center"/>
          </w:tcPr>
          <w:p w14:paraId="78CA04D5" w14:textId="77777777" w:rsidR="000A72F9" w:rsidRDefault="000A72F9">
            <w:pPr>
              <w:pStyle w:val="Tabletext"/>
              <w:suppressAutoHyphens/>
            </w:pPr>
          </w:p>
        </w:tc>
        <w:tc>
          <w:tcPr>
            <w:tcW w:w="2552" w:type="dxa"/>
            <w:vAlign w:val="center"/>
          </w:tcPr>
          <w:p w14:paraId="78CA04D6" w14:textId="77777777" w:rsidR="000A72F9" w:rsidRDefault="000A72F9">
            <w:pPr>
              <w:pStyle w:val="Tabletext"/>
              <w:suppressAutoHyphens/>
            </w:pPr>
          </w:p>
        </w:tc>
      </w:tr>
      <w:tr w:rsidR="000A72F9" w14:paraId="78CA04DB" w14:textId="77777777">
        <w:trPr>
          <w:trHeight w:val="851"/>
        </w:trPr>
        <w:tc>
          <w:tcPr>
            <w:tcW w:w="1908" w:type="dxa"/>
            <w:vAlign w:val="center"/>
          </w:tcPr>
          <w:p w14:paraId="78CA04D8" w14:textId="77777777" w:rsidR="000A72F9" w:rsidRDefault="000A72F9">
            <w:pPr>
              <w:pStyle w:val="Tabletext"/>
              <w:suppressAutoHyphens/>
            </w:pPr>
          </w:p>
        </w:tc>
        <w:tc>
          <w:tcPr>
            <w:tcW w:w="6025" w:type="dxa"/>
            <w:vAlign w:val="center"/>
          </w:tcPr>
          <w:p w14:paraId="78CA04D9" w14:textId="77777777" w:rsidR="000A72F9" w:rsidRDefault="000A72F9">
            <w:pPr>
              <w:pStyle w:val="Tabletext"/>
              <w:suppressAutoHyphens/>
            </w:pPr>
          </w:p>
        </w:tc>
        <w:tc>
          <w:tcPr>
            <w:tcW w:w="2552" w:type="dxa"/>
            <w:vAlign w:val="center"/>
          </w:tcPr>
          <w:p w14:paraId="78CA04DA" w14:textId="77777777" w:rsidR="000A72F9" w:rsidRDefault="000A72F9">
            <w:pPr>
              <w:pStyle w:val="Tabletext"/>
              <w:suppressAutoHyphens/>
            </w:pPr>
          </w:p>
        </w:tc>
      </w:tr>
      <w:tr w:rsidR="000A72F9" w14:paraId="78CA04DF" w14:textId="77777777">
        <w:trPr>
          <w:trHeight w:val="851"/>
        </w:trPr>
        <w:tc>
          <w:tcPr>
            <w:tcW w:w="1908" w:type="dxa"/>
            <w:vAlign w:val="center"/>
          </w:tcPr>
          <w:p w14:paraId="78CA04DC" w14:textId="77777777" w:rsidR="000A72F9" w:rsidRDefault="000A72F9">
            <w:pPr>
              <w:pStyle w:val="Tabletext"/>
              <w:suppressAutoHyphens/>
            </w:pPr>
          </w:p>
        </w:tc>
        <w:tc>
          <w:tcPr>
            <w:tcW w:w="6025" w:type="dxa"/>
            <w:vAlign w:val="center"/>
          </w:tcPr>
          <w:p w14:paraId="78CA04DD" w14:textId="77777777" w:rsidR="000A72F9" w:rsidRDefault="000A72F9">
            <w:pPr>
              <w:pStyle w:val="Tabletext"/>
              <w:suppressAutoHyphens/>
            </w:pPr>
          </w:p>
        </w:tc>
        <w:tc>
          <w:tcPr>
            <w:tcW w:w="2552" w:type="dxa"/>
            <w:vAlign w:val="center"/>
          </w:tcPr>
          <w:p w14:paraId="78CA04DE" w14:textId="77777777" w:rsidR="000A72F9" w:rsidRDefault="000A72F9">
            <w:pPr>
              <w:pStyle w:val="Tabletext"/>
              <w:suppressAutoHyphens/>
            </w:pPr>
          </w:p>
        </w:tc>
      </w:tr>
      <w:tr w:rsidR="000A72F9" w14:paraId="78CA04E3" w14:textId="77777777">
        <w:trPr>
          <w:trHeight w:val="851"/>
        </w:trPr>
        <w:tc>
          <w:tcPr>
            <w:tcW w:w="1908" w:type="dxa"/>
            <w:vAlign w:val="center"/>
          </w:tcPr>
          <w:p w14:paraId="78CA04E0" w14:textId="77777777" w:rsidR="000A72F9" w:rsidRDefault="000A72F9">
            <w:pPr>
              <w:pStyle w:val="Tabletext"/>
              <w:suppressAutoHyphens/>
            </w:pPr>
          </w:p>
        </w:tc>
        <w:tc>
          <w:tcPr>
            <w:tcW w:w="6025" w:type="dxa"/>
            <w:vAlign w:val="center"/>
          </w:tcPr>
          <w:p w14:paraId="78CA04E1" w14:textId="77777777" w:rsidR="000A72F9" w:rsidRDefault="000A72F9">
            <w:pPr>
              <w:pStyle w:val="Tabletext"/>
              <w:suppressAutoHyphens/>
            </w:pPr>
          </w:p>
        </w:tc>
        <w:tc>
          <w:tcPr>
            <w:tcW w:w="2552" w:type="dxa"/>
            <w:vAlign w:val="center"/>
          </w:tcPr>
          <w:p w14:paraId="78CA04E2" w14:textId="77777777" w:rsidR="000A72F9" w:rsidRDefault="000A72F9">
            <w:pPr>
              <w:pStyle w:val="Tabletext"/>
              <w:suppressAutoHyphens/>
            </w:pPr>
          </w:p>
        </w:tc>
      </w:tr>
      <w:tr w:rsidR="000A72F9" w14:paraId="78CA04E7" w14:textId="77777777">
        <w:trPr>
          <w:trHeight w:val="851"/>
        </w:trPr>
        <w:tc>
          <w:tcPr>
            <w:tcW w:w="1908" w:type="dxa"/>
            <w:vAlign w:val="center"/>
          </w:tcPr>
          <w:p w14:paraId="78CA04E4" w14:textId="77777777" w:rsidR="000A72F9" w:rsidRDefault="000A72F9">
            <w:pPr>
              <w:pStyle w:val="Tabletext"/>
              <w:suppressAutoHyphens/>
            </w:pPr>
          </w:p>
        </w:tc>
        <w:tc>
          <w:tcPr>
            <w:tcW w:w="6025" w:type="dxa"/>
            <w:vAlign w:val="center"/>
          </w:tcPr>
          <w:p w14:paraId="78CA04E5" w14:textId="77777777" w:rsidR="000A72F9" w:rsidRDefault="000A72F9">
            <w:pPr>
              <w:pStyle w:val="Tabletext"/>
              <w:suppressAutoHyphens/>
            </w:pPr>
          </w:p>
        </w:tc>
        <w:tc>
          <w:tcPr>
            <w:tcW w:w="2552" w:type="dxa"/>
            <w:vAlign w:val="center"/>
          </w:tcPr>
          <w:p w14:paraId="78CA04E6" w14:textId="77777777" w:rsidR="000A72F9" w:rsidRDefault="000A72F9">
            <w:pPr>
              <w:pStyle w:val="Tabletext"/>
              <w:suppressAutoHyphens/>
            </w:pPr>
          </w:p>
        </w:tc>
      </w:tr>
      <w:tr w:rsidR="000A72F9" w14:paraId="78CA04EB" w14:textId="77777777">
        <w:trPr>
          <w:trHeight w:val="851"/>
        </w:trPr>
        <w:tc>
          <w:tcPr>
            <w:tcW w:w="1908" w:type="dxa"/>
            <w:vAlign w:val="center"/>
          </w:tcPr>
          <w:p w14:paraId="78CA04E8" w14:textId="77777777" w:rsidR="000A72F9" w:rsidRDefault="000A72F9">
            <w:pPr>
              <w:pStyle w:val="Tabletext"/>
              <w:suppressAutoHyphens/>
            </w:pPr>
          </w:p>
        </w:tc>
        <w:tc>
          <w:tcPr>
            <w:tcW w:w="6025" w:type="dxa"/>
            <w:vAlign w:val="center"/>
          </w:tcPr>
          <w:p w14:paraId="78CA04E9" w14:textId="77777777" w:rsidR="000A72F9" w:rsidRDefault="000A72F9">
            <w:pPr>
              <w:pStyle w:val="Tabletext"/>
              <w:suppressAutoHyphens/>
            </w:pPr>
          </w:p>
        </w:tc>
        <w:tc>
          <w:tcPr>
            <w:tcW w:w="2552" w:type="dxa"/>
            <w:vAlign w:val="center"/>
          </w:tcPr>
          <w:p w14:paraId="78CA04EA" w14:textId="77777777" w:rsidR="000A72F9" w:rsidRDefault="000A72F9">
            <w:pPr>
              <w:pStyle w:val="Tabletext"/>
              <w:suppressAutoHyphens/>
            </w:pPr>
          </w:p>
        </w:tc>
      </w:tr>
    </w:tbl>
    <w:p w14:paraId="78CA04EC" w14:textId="77777777" w:rsidR="000A72F9" w:rsidRDefault="000A72F9">
      <w:pPr>
        <w:suppressAutoHyphens/>
      </w:pPr>
    </w:p>
    <w:p w14:paraId="78CA04ED" w14:textId="77777777" w:rsidR="000A72F9" w:rsidRDefault="000A72F9">
      <w:pPr>
        <w:pStyle w:val="BodyText"/>
        <w:suppressAutoHyphens/>
        <w:sectPr w:rsidR="000A72F9">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8CA04EE" w14:textId="77777777" w:rsidR="000A72F9" w:rsidRDefault="00D31DB3">
      <w:pPr>
        <w:pStyle w:val="BodyText"/>
        <w:suppressAutoHyphens/>
        <w:rPr>
          <w:color w:val="00558C"/>
        </w:rPr>
      </w:pPr>
      <w:r>
        <w:rPr>
          <w:color w:val="00558C"/>
        </w:rPr>
        <w:lastRenderedPageBreak/>
        <w:fldChar w:fldCharType="begin"/>
      </w:r>
      <w:r>
        <w:rPr>
          <w:color w:val="00558C"/>
        </w:rPr>
        <w:instrText xml:space="preserve"> TOC \o "1-3" \h \u </w:instrText>
      </w:r>
      <w:r>
        <w:rPr>
          <w:color w:val="00558C"/>
        </w:rPr>
        <w:fldChar w:fldCharType="separate"/>
      </w:r>
    </w:p>
    <w:p w14:paraId="78CA04EF" w14:textId="77777777" w:rsidR="000A72F9" w:rsidRDefault="00D31DB3">
      <w:pPr>
        <w:pStyle w:val="TOC1"/>
        <w:tabs>
          <w:tab w:val="left" w:pos="825"/>
        </w:tabs>
      </w:pPr>
      <w:hyperlink w:anchor="_Toc1713334296" w:history="1">
        <w:r>
          <w:rPr>
            <w:rStyle w:val="Hyperlink"/>
            <w:sz w:val="28"/>
          </w:rPr>
          <w:t>1.</w:t>
        </w:r>
        <w:r>
          <w:tab/>
        </w:r>
        <w:r>
          <w:rPr>
            <w:rStyle w:val="Hyperlink"/>
          </w:rPr>
          <w:t>Introduction</w:t>
        </w:r>
        <w:r>
          <w:tab/>
        </w:r>
        <w:r>
          <w:fldChar w:fldCharType="begin"/>
        </w:r>
        <w:r>
          <w:instrText xml:space="preserve"> PAGEREF _Toc1713334296 \h </w:instrText>
        </w:r>
        <w:r>
          <w:fldChar w:fldCharType="separate"/>
        </w:r>
        <w:r>
          <w:t>4</w:t>
        </w:r>
        <w:r>
          <w:fldChar w:fldCharType="end"/>
        </w:r>
      </w:hyperlink>
    </w:p>
    <w:p w14:paraId="78CA04F0" w14:textId="77777777" w:rsidR="000A72F9" w:rsidRDefault="00D31DB3">
      <w:pPr>
        <w:pStyle w:val="TOC1"/>
        <w:tabs>
          <w:tab w:val="left" w:pos="825"/>
        </w:tabs>
      </w:pPr>
      <w:hyperlink w:anchor="_Toc1713334297" w:history="1">
        <w:r>
          <w:rPr>
            <w:rStyle w:val="Hyperlink"/>
            <w:sz w:val="28"/>
          </w:rPr>
          <w:t>2.</w:t>
        </w:r>
        <w:r>
          <w:tab/>
        </w:r>
        <w:r>
          <w:rPr>
            <w:rStyle w:val="Hyperlink"/>
          </w:rPr>
          <w:t>Scope</w:t>
        </w:r>
        <w:r>
          <w:tab/>
        </w:r>
        <w:r>
          <w:fldChar w:fldCharType="begin"/>
        </w:r>
        <w:r>
          <w:instrText xml:space="preserve"> PAGEREF _Toc1713334297 \h </w:instrText>
        </w:r>
        <w:r>
          <w:fldChar w:fldCharType="separate"/>
        </w:r>
        <w:r>
          <w:t>4</w:t>
        </w:r>
        <w:r>
          <w:fldChar w:fldCharType="end"/>
        </w:r>
      </w:hyperlink>
    </w:p>
    <w:p w14:paraId="78CA04F1" w14:textId="77777777" w:rsidR="000A72F9" w:rsidRDefault="00D31DB3">
      <w:pPr>
        <w:pStyle w:val="TOC2"/>
        <w:tabs>
          <w:tab w:val="left" w:pos="1778"/>
        </w:tabs>
      </w:pPr>
      <w:hyperlink w:anchor="_Toc1713334298" w:history="1">
        <w:r>
          <w:rPr>
            <w:rStyle w:val="Hyperlink"/>
            <w:b/>
            <w:sz w:val="24"/>
          </w:rPr>
          <w:t>2.1.</w:t>
        </w:r>
        <w:r>
          <w:tab/>
        </w:r>
        <w:r>
          <w:rPr>
            <w:lang w:eastAsia="ko-KR"/>
          </w:rPr>
          <w:t>De</w:t>
        </w:r>
        <w:r>
          <w:rPr>
            <w:rStyle w:val="Hyperlink"/>
          </w:rPr>
          <w:t>signation of roles</w:t>
        </w:r>
        <w:r>
          <w:tab/>
        </w:r>
        <w:r>
          <w:fldChar w:fldCharType="begin"/>
        </w:r>
        <w:r>
          <w:instrText xml:space="preserve"> PAGEREF _Toc1713334298 \h </w:instrText>
        </w:r>
        <w:r>
          <w:fldChar w:fldCharType="separate"/>
        </w:r>
        <w:r>
          <w:t>4</w:t>
        </w:r>
        <w:r>
          <w:fldChar w:fldCharType="end"/>
        </w:r>
      </w:hyperlink>
    </w:p>
    <w:p w14:paraId="78CA04F2" w14:textId="77777777" w:rsidR="000A72F9" w:rsidRDefault="00D31DB3">
      <w:pPr>
        <w:pStyle w:val="TOC1"/>
        <w:tabs>
          <w:tab w:val="left" w:pos="825"/>
        </w:tabs>
      </w:pPr>
      <w:hyperlink w:anchor="_Toc1713334299" w:history="1">
        <w:r>
          <w:rPr>
            <w:rStyle w:val="Hyperlink"/>
            <w:sz w:val="28"/>
          </w:rPr>
          <w:t>3.</w:t>
        </w:r>
        <w:r>
          <w:tab/>
        </w:r>
        <w:r>
          <w:rPr>
            <w:rStyle w:val="Hyperlink"/>
          </w:rPr>
          <w:t>drone pilot</w:t>
        </w:r>
        <w:r>
          <w:tab/>
        </w:r>
        <w:r>
          <w:fldChar w:fldCharType="begin"/>
        </w:r>
        <w:r>
          <w:instrText xml:space="preserve"> PAGEREF _Toc1713334299 \h </w:instrText>
        </w:r>
        <w:r>
          <w:fldChar w:fldCharType="separate"/>
        </w:r>
        <w:r>
          <w:t>5</w:t>
        </w:r>
        <w:r>
          <w:fldChar w:fldCharType="end"/>
        </w:r>
      </w:hyperlink>
    </w:p>
    <w:p w14:paraId="78CA04F3" w14:textId="77777777" w:rsidR="000A72F9" w:rsidRDefault="00D31DB3">
      <w:pPr>
        <w:pStyle w:val="TOC2"/>
        <w:tabs>
          <w:tab w:val="left" w:pos="1778"/>
        </w:tabs>
      </w:pPr>
      <w:hyperlink w:anchor="_Toc1713334300" w:history="1">
        <w:r>
          <w:rPr>
            <w:rStyle w:val="Hyperlink"/>
            <w:b/>
            <w:sz w:val="24"/>
          </w:rPr>
          <w:t>3.1.</w:t>
        </w:r>
        <w:r>
          <w:tab/>
        </w:r>
        <w:r>
          <w:rPr>
            <w:lang w:eastAsia="ko-KR"/>
          </w:rPr>
          <w:t>Designation of Pilot</w:t>
        </w:r>
        <w:r>
          <w:tab/>
        </w:r>
        <w:r>
          <w:fldChar w:fldCharType="begin"/>
        </w:r>
        <w:r>
          <w:instrText xml:space="preserve"> PAGEREF _Toc1713334300 \h </w:instrText>
        </w:r>
        <w:r>
          <w:fldChar w:fldCharType="separate"/>
        </w:r>
        <w:r>
          <w:t>5</w:t>
        </w:r>
        <w:r>
          <w:fldChar w:fldCharType="end"/>
        </w:r>
      </w:hyperlink>
    </w:p>
    <w:p w14:paraId="78CA04F4" w14:textId="77777777" w:rsidR="000A72F9" w:rsidRDefault="00D31DB3">
      <w:pPr>
        <w:pStyle w:val="TOC3"/>
        <w:tabs>
          <w:tab w:val="left" w:pos="2241"/>
        </w:tabs>
      </w:pPr>
      <w:hyperlink w:anchor="_Toc1713334301" w:history="1">
        <w:r>
          <w:rPr>
            <w:rStyle w:val="Hyperlink"/>
            <w:b/>
            <w:noProof/>
            <w:sz w:val="22"/>
          </w:rPr>
          <w:t>3.1.1.</w:t>
        </w:r>
        <w:r>
          <w:tab/>
        </w:r>
        <w:r>
          <w:rPr>
            <w:rStyle w:val="Hyperlink"/>
            <w:noProof/>
          </w:rPr>
          <w:t>Designation of pilot</w:t>
        </w:r>
        <w:r>
          <w:tab/>
        </w:r>
        <w:r>
          <w:fldChar w:fldCharType="begin"/>
        </w:r>
        <w:r>
          <w:instrText xml:space="preserve"> PAGEREF _Toc1713334301 \h </w:instrText>
        </w:r>
        <w:r>
          <w:fldChar w:fldCharType="separate"/>
        </w:r>
        <w:r>
          <w:t>5</w:t>
        </w:r>
        <w:r>
          <w:fldChar w:fldCharType="end"/>
        </w:r>
      </w:hyperlink>
    </w:p>
    <w:p w14:paraId="78CA04F5" w14:textId="77777777" w:rsidR="000A72F9" w:rsidRDefault="00D31DB3">
      <w:pPr>
        <w:pStyle w:val="TOC3"/>
        <w:tabs>
          <w:tab w:val="left" w:pos="2241"/>
        </w:tabs>
      </w:pPr>
      <w:hyperlink w:anchor="_Toc1713334302" w:history="1">
        <w:r>
          <w:rPr>
            <w:rStyle w:val="Hyperlink"/>
            <w:b/>
            <w:noProof/>
            <w:sz w:val="22"/>
          </w:rPr>
          <w:t>3.1.2.</w:t>
        </w:r>
        <w:r>
          <w:tab/>
        </w:r>
        <w:r>
          <w:rPr>
            <w:rStyle w:val="Hyperlink"/>
            <w:noProof/>
          </w:rPr>
          <w:t>Certification</w:t>
        </w:r>
        <w:r>
          <w:tab/>
        </w:r>
        <w:r>
          <w:fldChar w:fldCharType="begin"/>
        </w:r>
        <w:r>
          <w:instrText xml:space="preserve"> PAGEREF _Toc1713334302 \h </w:instrText>
        </w:r>
        <w:r>
          <w:fldChar w:fldCharType="separate"/>
        </w:r>
        <w:r>
          <w:t>5</w:t>
        </w:r>
        <w:r>
          <w:fldChar w:fldCharType="end"/>
        </w:r>
      </w:hyperlink>
    </w:p>
    <w:p w14:paraId="78CA04F6" w14:textId="77777777" w:rsidR="000A72F9" w:rsidRDefault="00D31DB3">
      <w:pPr>
        <w:pStyle w:val="TOC2"/>
        <w:tabs>
          <w:tab w:val="left" w:pos="1778"/>
        </w:tabs>
      </w:pPr>
      <w:hyperlink w:anchor="_Toc1713334303" w:history="1">
        <w:r>
          <w:rPr>
            <w:rStyle w:val="Hyperlink"/>
            <w:b/>
            <w:sz w:val="24"/>
          </w:rPr>
          <w:t>3.2.</w:t>
        </w:r>
        <w:r>
          <w:tab/>
        </w:r>
        <w:r>
          <w:rPr>
            <w:rStyle w:val="Hyperlink"/>
          </w:rPr>
          <w:t>TRAINING</w:t>
        </w:r>
        <w:r>
          <w:tab/>
        </w:r>
        <w:r>
          <w:fldChar w:fldCharType="begin"/>
        </w:r>
        <w:r>
          <w:instrText xml:space="preserve"> PAGEREF _Toc1713334303 \h </w:instrText>
        </w:r>
        <w:r>
          <w:fldChar w:fldCharType="separate"/>
        </w:r>
        <w:r>
          <w:t>5</w:t>
        </w:r>
        <w:r>
          <w:fldChar w:fldCharType="end"/>
        </w:r>
      </w:hyperlink>
    </w:p>
    <w:p w14:paraId="78CA04F7" w14:textId="77777777" w:rsidR="000A72F9" w:rsidRDefault="00D31DB3">
      <w:pPr>
        <w:pStyle w:val="TOC1"/>
        <w:tabs>
          <w:tab w:val="left" w:pos="825"/>
        </w:tabs>
      </w:pPr>
      <w:hyperlink w:anchor="_Toc1713334304" w:history="1">
        <w:r>
          <w:rPr>
            <w:rStyle w:val="Hyperlink"/>
            <w:sz w:val="28"/>
          </w:rPr>
          <w:t>4.</w:t>
        </w:r>
        <w:r>
          <w:tab/>
        </w:r>
        <w:r>
          <w:rPr>
            <w:rStyle w:val="Hyperlink"/>
          </w:rPr>
          <w:t>PURCHASE AND REGISTRATION</w:t>
        </w:r>
        <w:r>
          <w:tab/>
        </w:r>
        <w:r>
          <w:fldChar w:fldCharType="begin"/>
        </w:r>
        <w:r>
          <w:instrText xml:space="preserve"> PAGEREF _Toc1713334304 \h </w:instrText>
        </w:r>
        <w:r>
          <w:fldChar w:fldCharType="separate"/>
        </w:r>
        <w:r>
          <w:t>5</w:t>
        </w:r>
        <w:r>
          <w:fldChar w:fldCharType="end"/>
        </w:r>
      </w:hyperlink>
    </w:p>
    <w:p w14:paraId="78CA04F8" w14:textId="77777777" w:rsidR="000A72F9" w:rsidRDefault="00D31DB3">
      <w:pPr>
        <w:pStyle w:val="TOC1"/>
        <w:tabs>
          <w:tab w:val="left" w:pos="825"/>
        </w:tabs>
      </w:pPr>
      <w:hyperlink w:anchor="_Toc1713334305" w:history="1">
        <w:r>
          <w:rPr>
            <w:rStyle w:val="Hyperlink"/>
            <w:sz w:val="28"/>
          </w:rPr>
          <w:t>5.</w:t>
        </w:r>
        <w:r>
          <w:tab/>
        </w:r>
        <w:r>
          <w:rPr>
            <w:rStyle w:val="Hyperlink"/>
          </w:rPr>
          <w:t>OPERATION OF DRONE</w:t>
        </w:r>
        <w:r>
          <w:tab/>
        </w:r>
        <w:r>
          <w:fldChar w:fldCharType="begin"/>
        </w:r>
        <w:r>
          <w:instrText xml:space="preserve"> PAGEREF _Toc1713334305 \h </w:instrText>
        </w:r>
        <w:r>
          <w:fldChar w:fldCharType="separate"/>
        </w:r>
        <w:r>
          <w:t>5</w:t>
        </w:r>
        <w:r>
          <w:fldChar w:fldCharType="end"/>
        </w:r>
      </w:hyperlink>
    </w:p>
    <w:p w14:paraId="78CA04F9" w14:textId="77777777" w:rsidR="000A72F9" w:rsidRDefault="00D31DB3">
      <w:pPr>
        <w:pStyle w:val="TOC2"/>
        <w:tabs>
          <w:tab w:val="left" w:pos="1778"/>
        </w:tabs>
      </w:pPr>
      <w:hyperlink w:anchor="_Toc1713334306" w:history="1">
        <w:r>
          <w:rPr>
            <w:rStyle w:val="Hyperlink"/>
            <w:b/>
            <w:sz w:val="24"/>
          </w:rPr>
          <w:t>5.1.</w:t>
        </w:r>
        <w:r>
          <w:tab/>
        </w:r>
        <w:r>
          <w:rPr>
            <w:rStyle w:val="Hyperlink"/>
          </w:rPr>
          <w:t>P</w:t>
        </w:r>
        <w:r>
          <w:rPr>
            <w:rStyle w:val="Hyperlink"/>
            <w:lang w:eastAsia="ko-KR"/>
          </w:rPr>
          <w:t>re</w:t>
        </w:r>
        <w:r>
          <w:rPr>
            <w:rStyle w:val="Hyperlink"/>
          </w:rPr>
          <w:t>-operation check</w:t>
        </w:r>
        <w:r>
          <w:tab/>
        </w:r>
        <w:r>
          <w:fldChar w:fldCharType="begin"/>
        </w:r>
        <w:r>
          <w:instrText xml:space="preserve"> PAGEREF _Toc1713334306 \h </w:instrText>
        </w:r>
        <w:r>
          <w:fldChar w:fldCharType="separate"/>
        </w:r>
        <w:r>
          <w:t>5</w:t>
        </w:r>
        <w:r>
          <w:fldChar w:fldCharType="end"/>
        </w:r>
      </w:hyperlink>
    </w:p>
    <w:p w14:paraId="78CA04FA" w14:textId="77777777" w:rsidR="000A72F9" w:rsidRDefault="00D31DB3">
      <w:pPr>
        <w:pStyle w:val="TOC2"/>
        <w:tabs>
          <w:tab w:val="left" w:pos="1778"/>
        </w:tabs>
      </w:pPr>
      <w:hyperlink w:anchor="_Toc1713334307" w:history="1">
        <w:r>
          <w:rPr>
            <w:rStyle w:val="Hyperlink"/>
            <w:b/>
            <w:sz w:val="24"/>
          </w:rPr>
          <w:t>5.2.</w:t>
        </w:r>
        <w:r>
          <w:tab/>
        </w:r>
        <w:r>
          <w:rPr>
            <w:lang w:eastAsia="ko-KR"/>
          </w:rPr>
          <w:t>P</w:t>
        </w:r>
        <w:r>
          <w:rPr>
            <w:rStyle w:val="Hyperlink"/>
          </w:rPr>
          <w:t>re-operation inspection</w:t>
        </w:r>
        <w:r>
          <w:tab/>
        </w:r>
        <w:r>
          <w:fldChar w:fldCharType="begin"/>
        </w:r>
        <w:r>
          <w:instrText xml:space="preserve"> PAGEREF _Toc1713334307 \h </w:instrText>
        </w:r>
        <w:r>
          <w:fldChar w:fldCharType="separate"/>
        </w:r>
        <w:r>
          <w:t>6</w:t>
        </w:r>
        <w:r>
          <w:fldChar w:fldCharType="end"/>
        </w:r>
      </w:hyperlink>
    </w:p>
    <w:p w14:paraId="78CA04FB" w14:textId="77777777" w:rsidR="000A72F9" w:rsidRDefault="00D31DB3">
      <w:pPr>
        <w:pStyle w:val="TOC2"/>
        <w:tabs>
          <w:tab w:val="left" w:pos="1778"/>
        </w:tabs>
      </w:pPr>
      <w:hyperlink w:anchor="_Toc1713334308" w:history="1">
        <w:r>
          <w:rPr>
            <w:rStyle w:val="Hyperlink"/>
            <w:b/>
            <w:sz w:val="24"/>
          </w:rPr>
          <w:t>5.3.</w:t>
        </w:r>
        <w:r>
          <w:tab/>
        </w:r>
        <w:r>
          <w:rPr>
            <w:lang w:eastAsia="ko-KR"/>
          </w:rPr>
          <w:t>O</w:t>
        </w:r>
        <w:r>
          <w:rPr>
            <w:rStyle w:val="Hyperlink"/>
          </w:rPr>
          <w:t>perational restriction</w:t>
        </w:r>
        <w:r>
          <w:tab/>
        </w:r>
        <w:r>
          <w:fldChar w:fldCharType="begin"/>
        </w:r>
        <w:r>
          <w:instrText xml:space="preserve"> PAGEREF _Toc1713334308 \h </w:instrText>
        </w:r>
        <w:r>
          <w:fldChar w:fldCharType="separate"/>
        </w:r>
        <w:r>
          <w:t>6</w:t>
        </w:r>
        <w:r>
          <w:fldChar w:fldCharType="end"/>
        </w:r>
      </w:hyperlink>
    </w:p>
    <w:p w14:paraId="78CA04FC" w14:textId="77777777" w:rsidR="000A72F9" w:rsidRDefault="00D31DB3">
      <w:pPr>
        <w:pStyle w:val="TOC2"/>
        <w:tabs>
          <w:tab w:val="left" w:pos="1778"/>
        </w:tabs>
      </w:pPr>
      <w:hyperlink w:anchor="_Toc1713334309" w:history="1">
        <w:r>
          <w:rPr>
            <w:rStyle w:val="Hyperlink"/>
            <w:b/>
            <w:sz w:val="24"/>
          </w:rPr>
          <w:t>5.4.</w:t>
        </w:r>
        <w:r>
          <w:tab/>
        </w:r>
        <w:r>
          <w:rPr>
            <w:lang w:eastAsia="ko-KR"/>
          </w:rPr>
          <w:t>O</w:t>
        </w:r>
        <w:r>
          <w:rPr>
            <w:rStyle w:val="Hyperlink"/>
          </w:rPr>
          <w:t>perational procedure</w:t>
        </w:r>
        <w:r>
          <w:tab/>
        </w:r>
        <w:r>
          <w:fldChar w:fldCharType="begin"/>
        </w:r>
        <w:r>
          <w:instrText xml:space="preserve"> PAGEREF _Toc1713334309 \h </w:instrText>
        </w:r>
        <w:r>
          <w:fldChar w:fldCharType="separate"/>
        </w:r>
        <w:r>
          <w:t>6</w:t>
        </w:r>
        <w:r>
          <w:fldChar w:fldCharType="end"/>
        </w:r>
      </w:hyperlink>
    </w:p>
    <w:p w14:paraId="78CA04FD" w14:textId="77777777" w:rsidR="000A72F9" w:rsidRDefault="00D31DB3">
      <w:pPr>
        <w:pStyle w:val="TOC2"/>
        <w:tabs>
          <w:tab w:val="left" w:pos="1778"/>
        </w:tabs>
      </w:pPr>
      <w:hyperlink w:anchor="_Toc1713334310" w:history="1">
        <w:r>
          <w:rPr>
            <w:rStyle w:val="Hyperlink"/>
            <w:b/>
            <w:sz w:val="24"/>
          </w:rPr>
          <w:t>5.5.</w:t>
        </w:r>
        <w:r>
          <w:tab/>
        </w:r>
        <w:r>
          <w:rPr>
            <w:lang w:eastAsia="ko-KR"/>
          </w:rPr>
          <w:t>P</w:t>
        </w:r>
        <w:r>
          <w:rPr>
            <w:rStyle w:val="Hyperlink"/>
          </w:rPr>
          <w:t>rocedure after operation</w:t>
        </w:r>
        <w:r>
          <w:tab/>
        </w:r>
        <w:r>
          <w:fldChar w:fldCharType="begin"/>
        </w:r>
        <w:r>
          <w:instrText xml:space="preserve"> PAGEREF _Toc1713334310 \h </w:instrText>
        </w:r>
        <w:r>
          <w:fldChar w:fldCharType="separate"/>
        </w:r>
        <w:r>
          <w:t>7</w:t>
        </w:r>
        <w:r>
          <w:fldChar w:fldCharType="end"/>
        </w:r>
      </w:hyperlink>
    </w:p>
    <w:p w14:paraId="78CA04FE" w14:textId="77777777" w:rsidR="000A72F9" w:rsidRDefault="00D31DB3">
      <w:pPr>
        <w:pStyle w:val="TOC2"/>
        <w:tabs>
          <w:tab w:val="left" w:pos="1778"/>
        </w:tabs>
      </w:pPr>
      <w:hyperlink w:anchor="_Toc1713334311" w:history="1">
        <w:r>
          <w:rPr>
            <w:rStyle w:val="Hyperlink"/>
            <w:b/>
            <w:sz w:val="24"/>
          </w:rPr>
          <w:t>5.6.</w:t>
        </w:r>
        <w:r>
          <w:tab/>
        </w:r>
        <w:r>
          <w:rPr>
            <w:lang w:eastAsia="ko-KR"/>
          </w:rPr>
          <w:t>A</w:t>
        </w:r>
        <w:r>
          <w:rPr>
            <w:rStyle w:val="Hyperlink"/>
          </w:rPr>
          <w:t>pproval of filming</w:t>
        </w:r>
        <w:r>
          <w:tab/>
        </w:r>
        <w:r>
          <w:fldChar w:fldCharType="begin"/>
        </w:r>
        <w:r>
          <w:instrText xml:space="preserve"> PAGEREF _Toc1713334311 \h </w:instrText>
        </w:r>
        <w:r>
          <w:fldChar w:fldCharType="separate"/>
        </w:r>
        <w:r>
          <w:t>7</w:t>
        </w:r>
        <w:r>
          <w:fldChar w:fldCharType="end"/>
        </w:r>
      </w:hyperlink>
    </w:p>
    <w:p w14:paraId="78CA04FF" w14:textId="77777777" w:rsidR="000A72F9" w:rsidRDefault="00D31DB3">
      <w:pPr>
        <w:pStyle w:val="TOC1"/>
        <w:tabs>
          <w:tab w:val="left" w:pos="825"/>
        </w:tabs>
      </w:pPr>
      <w:hyperlink w:anchor="_Toc1713334312" w:history="1">
        <w:r>
          <w:rPr>
            <w:rStyle w:val="Hyperlink"/>
            <w:sz w:val="28"/>
          </w:rPr>
          <w:t>6.</w:t>
        </w:r>
        <w:r>
          <w:tab/>
        </w:r>
        <w:r>
          <w:rPr>
            <w:rStyle w:val="Hyperlink"/>
          </w:rPr>
          <w:t>management of data acquired</w:t>
        </w:r>
        <w:r>
          <w:tab/>
        </w:r>
        <w:r>
          <w:fldChar w:fldCharType="begin"/>
        </w:r>
        <w:r>
          <w:instrText xml:space="preserve"> PAGEREF _Toc1713334312 \h </w:instrText>
        </w:r>
        <w:r>
          <w:fldChar w:fldCharType="separate"/>
        </w:r>
        <w:r>
          <w:t>7</w:t>
        </w:r>
        <w:r>
          <w:fldChar w:fldCharType="end"/>
        </w:r>
      </w:hyperlink>
    </w:p>
    <w:p w14:paraId="78CA0500" w14:textId="77777777" w:rsidR="000A72F9" w:rsidRDefault="00D31DB3">
      <w:pPr>
        <w:pStyle w:val="TOC2"/>
        <w:tabs>
          <w:tab w:val="left" w:pos="1778"/>
        </w:tabs>
      </w:pPr>
      <w:hyperlink w:anchor="_Toc1713334313" w:history="1">
        <w:r>
          <w:rPr>
            <w:rStyle w:val="Hyperlink"/>
            <w:b/>
            <w:sz w:val="24"/>
          </w:rPr>
          <w:t>6.1.</w:t>
        </w:r>
        <w:r>
          <w:tab/>
        </w:r>
        <w:r>
          <w:rPr>
            <w:rStyle w:val="Hyperlink"/>
          </w:rPr>
          <w:t>Data Storage &amp; Access</w:t>
        </w:r>
        <w:r>
          <w:tab/>
        </w:r>
        <w:r>
          <w:fldChar w:fldCharType="begin"/>
        </w:r>
        <w:r>
          <w:instrText xml:space="preserve"> PAGEREF _Toc1713334313 \h </w:instrText>
        </w:r>
        <w:r>
          <w:fldChar w:fldCharType="separate"/>
        </w:r>
        <w:r>
          <w:t>7</w:t>
        </w:r>
        <w:r>
          <w:fldChar w:fldCharType="end"/>
        </w:r>
      </w:hyperlink>
    </w:p>
    <w:p w14:paraId="78CA0501" w14:textId="77777777" w:rsidR="000A72F9" w:rsidRDefault="00D31DB3">
      <w:pPr>
        <w:pStyle w:val="TOC2"/>
        <w:tabs>
          <w:tab w:val="left" w:pos="1778"/>
        </w:tabs>
      </w:pPr>
      <w:hyperlink w:anchor="_Toc1713448402" w:history="1">
        <w:r>
          <w:rPr>
            <w:rStyle w:val="Hyperlink"/>
            <w:b/>
            <w:sz w:val="24"/>
          </w:rPr>
          <w:t>6.2.</w:t>
        </w:r>
        <w:r>
          <w:tab/>
        </w:r>
        <w:r>
          <w:rPr>
            <w:rStyle w:val="Hyperlink"/>
          </w:rPr>
          <w:t>Data protection</w:t>
        </w:r>
        <w:r>
          <w:tab/>
        </w:r>
        <w:r>
          <w:fldChar w:fldCharType="begin"/>
        </w:r>
        <w:r>
          <w:instrText xml:space="preserve"> PAGEREF _Toc1713448402 \h </w:instrText>
        </w:r>
        <w:r>
          <w:fldChar w:fldCharType="separate"/>
        </w:r>
        <w:r>
          <w:t>7</w:t>
        </w:r>
        <w:r>
          <w:fldChar w:fldCharType="end"/>
        </w:r>
      </w:hyperlink>
    </w:p>
    <w:p w14:paraId="78CA0502" w14:textId="77777777" w:rsidR="000A72F9" w:rsidRDefault="00D31DB3">
      <w:pPr>
        <w:pStyle w:val="TOC1"/>
        <w:tabs>
          <w:tab w:val="left" w:pos="825"/>
        </w:tabs>
      </w:pPr>
      <w:hyperlink w:anchor="_Toc1713448403" w:history="1">
        <w:r>
          <w:rPr>
            <w:rStyle w:val="Hyperlink"/>
            <w:sz w:val="28"/>
          </w:rPr>
          <w:t>7.</w:t>
        </w:r>
        <w:r>
          <w:tab/>
        </w:r>
        <w:r>
          <w:rPr>
            <w:rStyle w:val="Hyperlink"/>
          </w:rPr>
          <w:t>maintenance of drone equipment</w:t>
        </w:r>
        <w:r>
          <w:tab/>
        </w:r>
        <w:r>
          <w:fldChar w:fldCharType="begin"/>
        </w:r>
        <w:r>
          <w:instrText xml:space="preserve"> PAGEREF _Toc1713448403 \h </w:instrText>
        </w:r>
        <w:r>
          <w:fldChar w:fldCharType="separate"/>
        </w:r>
        <w:r>
          <w:t>7</w:t>
        </w:r>
        <w:r>
          <w:fldChar w:fldCharType="end"/>
        </w:r>
      </w:hyperlink>
    </w:p>
    <w:p w14:paraId="78CA0503" w14:textId="77777777" w:rsidR="000A72F9" w:rsidRDefault="00D31DB3">
      <w:pPr>
        <w:pStyle w:val="TOC2"/>
        <w:tabs>
          <w:tab w:val="left" w:pos="1778"/>
        </w:tabs>
      </w:pPr>
      <w:hyperlink w:anchor="_Toc1713334316" w:history="1">
        <w:r>
          <w:rPr>
            <w:rStyle w:val="Hyperlink"/>
            <w:b/>
            <w:sz w:val="24"/>
          </w:rPr>
          <w:t>7.1.</w:t>
        </w:r>
        <w:r>
          <w:tab/>
        </w:r>
        <w:r>
          <w:rPr>
            <w:lang w:eastAsia="ko-KR"/>
          </w:rPr>
          <w:t>Obligation of Maintenance</w:t>
        </w:r>
        <w:r>
          <w:tab/>
        </w:r>
        <w:r>
          <w:fldChar w:fldCharType="begin"/>
        </w:r>
        <w:r>
          <w:instrText xml:space="preserve"> PAGEREF _Toc1713334316 \h </w:instrText>
        </w:r>
        <w:r>
          <w:fldChar w:fldCharType="separate"/>
        </w:r>
        <w:r>
          <w:t>7</w:t>
        </w:r>
        <w:r>
          <w:fldChar w:fldCharType="end"/>
        </w:r>
      </w:hyperlink>
    </w:p>
    <w:p w14:paraId="78CA0504" w14:textId="77777777" w:rsidR="000A72F9" w:rsidRDefault="00D31DB3">
      <w:pPr>
        <w:pStyle w:val="TOC2"/>
        <w:tabs>
          <w:tab w:val="left" w:pos="1778"/>
        </w:tabs>
      </w:pPr>
      <w:hyperlink w:anchor="_Toc1713334317" w:history="1">
        <w:r>
          <w:rPr>
            <w:rStyle w:val="Hyperlink"/>
            <w:b/>
            <w:sz w:val="24"/>
          </w:rPr>
          <w:t>7.2.</w:t>
        </w:r>
        <w:r>
          <w:tab/>
        </w:r>
        <w:r>
          <w:rPr>
            <w:rStyle w:val="Hyperlink"/>
          </w:rPr>
          <w:t>P</w:t>
        </w:r>
        <w:r>
          <w:rPr>
            <w:rStyle w:val="Hyperlink"/>
            <w:lang w:eastAsia="ko-KR"/>
          </w:rPr>
          <w:t>eriodic Inspection</w:t>
        </w:r>
        <w:r>
          <w:tab/>
        </w:r>
        <w:r>
          <w:fldChar w:fldCharType="begin"/>
        </w:r>
        <w:r>
          <w:instrText xml:space="preserve"> PAGEREF _Toc1713334317 \h </w:instrText>
        </w:r>
        <w:r>
          <w:fldChar w:fldCharType="separate"/>
        </w:r>
        <w:r>
          <w:t>8</w:t>
        </w:r>
        <w:r>
          <w:fldChar w:fldCharType="end"/>
        </w:r>
      </w:hyperlink>
    </w:p>
    <w:p w14:paraId="78CA0505" w14:textId="77777777" w:rsidR="000A72F9" w:rsidRDefault="00D31DB3">
      <w:pPr>
        <w:pStyle w:val="TOC2"/>
        <w:tabs>
          <w:tab w:val="left" w:pos="1778"/>
        </w:tabs>
      </w:pPr>
      <w:hyperlink w:anchor="_Toc1713334318" w:history="1">
        <w:r>
          <w:rPr>
            <w:rStyle w:val="Hyperlink"/>
            <w:b/>
            <w:sz w:val="24"/>
          </w:rPr>
          <w:t>7.3.</w:t>
        </w:r>
        <w:r>
          <w:tab/>
        </w:r>
        <w:r>
          <w:rPr>
            <w:rStyle w:val="Hyperlink"/>
          </w:rPr>
          <w:t>F</w:t>
        </w:r>
        <w:r>
          <w:rPr>
            <w:rStyle w:val="Hyperlink"/>
            <w:lang w:eastAsia="ko-KR"/>
          </w:rPr>
          <w:t>ailure</w:t>
        </w:r>
        <w:r>
          <w:rPr>
            <w:rStyle w:val="Hyperlink"/>
          </w:rPr>
          <w:t>/D</w:t>
        </w:r>
        <w:r>
          <w:rPr>
            <w:rStyle w:val="Hyperlink"/>
            <w:lang w:eastAsia="ko-KR"/>
          </w:rPr>
          <w:t>amage</w:t>
        </w:r>
        <w:r>
          <w:rPr>
            <w:rStyle w:val="Hyperlink"/>
          </w:rPr>
          <w:t>/L</w:t>
        </w:r>
        <w:r>
          <w:rPr>
            <w:rStyle w:val="Hyperlink"/>
            <w:lang w:eastAsia="ko-KR"/>
          </w:rPr>
          <w:t>oss</w:t>
        </w:r>
        <w:r>
          <w:tab/>
        </w:r>
        <w:r>
          <w:fldChar w:fldCharType="begin"/>
        </w:r>
        <w:r>
          <w:instrText xml:space="preserve"> PAGEREF _Toc1713334318 \h </w:instrText>
        </w:r>
        <w:r>
          <w:fldChar w:fldCharType="separate"/>
        </w:r>
        <w:r>
          <w:t>8</w:t>
        </w:r>
        <w:r>
          <w:fldChar w:fldCharType="end"/>
        </w:r>
      </w:hyperlink>
    </w:p>
    <w:p w14:paraId="78CA0506" w14:textId="77777777" w:rsidR="000A72F9" w:rsidRDefault="00D31DB3">
      <w:pPr>
        <w:pStyle w:val="TOC2"/>
        <w:tabs>
          <w:tab w:val="left" w:pos="1778"/>
        </w:tabs>
      </w:pPr>
      <w:hyperlink w:anchor="_Toc1713448404" w:history="1">
        <w:r>
          <w:rPr>
            <w:rStyle w:val="Hyperlink"/>
            <w:b/>
            <w:sz w:val="24"/>
          </w:rPr>
          <w:t>7.4.</w:t>
        </w:r>
        <w:r>
          <w:tab/>
        </w:r>
        <w:r>
          <w:rPr>
            <w:rStyle w:val="Hyperlink"/>
          </w:rPr>
          <w:t>D</w:t>
        </w:r>
        <w:r>
          <w:rPr>
            <w:rStyle w:val="Hyperlink"/>
            <w:lang w:eastAsia="ko-KR"/>
          </w:rPr>
          <w:t>is</w:t>
        </w:r>
        <w:r>
          <w:rPr>
            <w:rStyle w:val="Hyperlink"/>
          </w:rPr>
          <w:t>posal</w:t>
        </w:r>
        <w:r>
          <w:tab/>
        </w:r>
        <w:r>
          <w:fldChar w:fldCharType="begin"/>
        </w:r>
        <w:r>
          <w:instrText xml:space="preserve"> PAGEREF _Toc1713448404 \h </w:instrText>
        </w:r>
        <w:r>
          <w:fldChar w:fldCharType="separate"/>
        </w:r>
        <w:r>
          <w:t>8</w:t>
        </w:r>
        <w:r>
          <w:fldChar w:fldCharType="end"/>
        </w:r>
      </w:hyperlink>
    </w:p>
    <w:p w14:paraId="78CA0507" w14:textId="77777777" w:rsidR="000A72F9" w:rsidRDefault="00D31DB3">
      <w:pPr>
        <w:pStyle w:val="TOC1"/>
        <w:tabs>
          <w:tab w:val="left" w:pos="825"/>
        </w:tabs>
      </w:pPr>
      <w:hyperlink w:anchor="_Toc1713334320" w:history="1">
        <w:r>
          <w:rPr>
            <w:rStyle w:val="Hyperlink"/>
            <w:sz w:val="28"/>
          </w:rPr>
          <w:t>8.</w:t>
        </w:r>
        <w:r>
          <w:tab/>
        </w:r>
        <w:r>
          <w:rPr>
            <w:rStyle w:val="Hyperlink"/>
          </w:rPr>
          <w:t>Definition</w:t>
        </w:r>
        <w:r>
          <w:tab/>
        </w:r>
        <w:r>
          <w:fldChar w:fldCharType="begin"/>
        </w:r>
        <w:r>
          <w:instrText xml:space="preserve"> PAGEREF _Toc1713334320 \h </w:instrText>
        </w:r>
        <w:r>
          <w:fldChar w:fldCharType="separate"/>
        </w:r>
        <w:r>
          <w:t>8</w:t>
        </w:r>
        <w:r>
          <w:fldChar w:fldCharType="end"/>
        </w:r>
      </w:hyperlink>
    </w:p>
    <w:p w14:paraId="78CA0508" w14:textId="77777777" w:rsidR="000A72F9" w:rsidRDefault="00D31DB3">
      <w:pPr>
        <w:pStyle w:val="TOC1"/>
        <w:tabs>
          <w:tab w:val="left" w:pos="825"/>
        </w:tabs>
      </w:pPr>
      <w:hyperlink w:anchor="_Toc1713448405" w:history="1">
        <w:r>
          <w:rPr>
            <w:rStyle w:val="Hyperlink"/>
            <w:sz w:val="28"/>
          </w:rPr>
          <w:t>9.</w:t>
        </w:r>
        <w:r>
          <w:tab/>
        </w:r>
        <w:r>
          <w:rPr>
            <w:rStyle w:val="Hyperlink"/>
          </w:rPr>
          <w:t>references</w:t>
        </w:r>
        <w:r>
          <w:tab/>
        </w:r>
        <w:r>
          <w:fldChar w:fldCharType="begin"/>
        </w:r>
        <w:r>
          <w:instrText xml:space="preserve"> PAGEREF _Toc1713448405 \h </w:instrText>
        </w:r>
        <w:r>
          <w:fldChar w:fldCharType="separate"/>
        </w:r>
        <w:r>
          <w:t>9</w:t>
        </w:r>
        <w:r>
          <w:fldChar w:fldCharType="end"/>
        </w:r>
      </w:hyperlink>
    </w:p>
    <w:p w14:paraId="78CA0509" w14:textId="77777777" w:rsidR="000A72F9" w:rsidRDefault="00D31DB3">
      <w:pPr>
        <w:pStyle w:val="BodyText"/>
        <w:suppressAutoHyphens/>
        <w:rPr>
          <w:color w:val="00558C"/>
          <w:lang w:eastAsia="ko-KR"/>
        </w:rPr>
      </w:pPr>
      <w:r>
        <w:rPr>
          <w:color w:val="00558C"/>
        </w:rPr>
        <w:fldChar w:fldCharType="end"/>
      </w:r>
    </w:p>
    <w:p w14:paraId="78CA050A" w14:textId="77777777" w:rsidR="000A72F9" w:rsidRDefault="000A72F9">
      <w:pPr>
        <w:pStyle w:val="ListofFigures"/>
        <w:suppressAutoHyphens/>
        <w:sectPr w:rsidR="000A72F9">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78CA050B" w14:textId="77777777" w:rsidR="000A72F9" w:rsidRDefault="00D31DB3">
      <w:pPr>
        <w:pStyle w:val="Heading1"/>
        <w:suppressAutoHyphens/>
      </w:pPr>
      <w:bookmarkStart w:id="1" w:name="_Toc1713334296"/>
      <w:bookmarkStart w:id="2" w:name="_Toc117579849"/>
      <w:r>
        <w:lastRenderedPageBreak/>
        <w:t>Introductio</w:t>
      </w:r>
      <w:bookmarkEnd w:id="1"/>
      <w:r>
        <w:t>n</w:t>
      </w:r>
      <w:bookmarkEnd w:id="2"/>
    </w:p>
    <w:p w14:paraId="78CA050C" w14:textId="77777777" w:rsidR="000A72F9" w:rsidRDefault="000A72F9">
      <w:pPr>
        <w:pStyle w:val="Heading1separationline"/>
        <w:suppressAutoHyphens/>
      </w:pPr>
    </w:p>
    <w:p w14:paraId="78CA050D" w14:textId="39CEC8A6" w:rsidR="000A72F9" w:rsidRDefault="00D31DB3">
      <w:pPr>
        <w:pStyle w:val="BodyText"/>
        <w:rPr>
          <w:color w:val="000000"/>
          <w:lang w:eastAsia="ko-KR"/>
        </w:rPr>
      </w:pPr>
      <w:r>
        <w:rPr>
          <w:rFonts w:hint="eastAsia"/>
          <w:color w:val="000000"/>
          <w:lang w:eastAsia="ko-KR"/>
        </w:rPr>
        <w:t xml:space="preserve">During the Competent Authority’s inspection of marine Aid(s) to Navigation (AtoN), such as lighthouses and underwater breakwaters, on-site inspectors face difficulties accessing the site directly, exposing them to danger and limiting their ability to thoroughly check the facility's condition. Drone inspections could be </w:t>
      </w:r>
      <w:del w:id="3" w:author="Author" w:date="2024-10-02T23:24:00Z" w16du:dateUtc="2024-10-02T13:24:00Z">
        <w:r w:rsidDel="00517EFC">
          <w:rPr>
            <w:rFonts w:hint="eastAsia"/>
            <w:color w:val="000000"/>
            <w:lang w:eastAsia="ko-KR"/>
          </w:rPr>
          <w:delText xml:space="preserve">extremely </w:delText>
        </w:r>
      </w:del>
      <w:r>
        <w:rPr>
          <w:rFonts w:hint="eastAsia"/>
          <w:color w:val="000000"/>
          <w:lang w:eastAsia="ko-KR"/>
        </w:rPr>
        <w:t>effective in areas of harsh weather.</w:t>
      </w:r>
    </w:p>
    <w:p w14:paraId="78CA050E" w14:textId="77777777" w:rsidR="000A72F9" w:rsidRDefault="00D31DB3">
      <w:pPr>
        <w:pStyle w:val="BodyText"/>
        <w:rPr>
          <w:color w:val="000000"/>
          <w:lang w:eastAsia="ko-KR"/>
        </w:rPr>
      </w:pPr>
      <w:r>
        <w:rPr>
          <w:rFonts w:hint="eastAsia"/>
          <w:color w:val="000000"/>
          <w:lang w:eastAsia="ko-KR"/>
        </w:rPr>
        <w:t xml:space="preserve">AtoN authorities have introduced drones for safety inspections of high-rise structures like lighthouses, beacons, and hard-to-reach objects or hazards. Drone operations within this document include aerial, floating, and underwater devices. By utilizing drones for AtoN inspections, it becomes feasible to capture footage of high-rise marine facilities and </w:t>
      </w:r>
      <w:proofErr w:type="spellStart"/>
      <w:r>
        <w:rPr>
          <w:rFonts w:hint="eastAsia"/>
          <w:color w:val="000000"/>
          <w:lang w:eastAsia="ko-KR"/>
        </w:rPr>
        <w:t>analyze</w:t>
      </w:r>
      <w:proofErr w:type="spellEnd"/>
      <w:r>
        <w:rPr>
          <w:rFonts w:hint="eastAsia"/>
          <w:color w:val="000000"/>
          <w:lang w:eastAsia="ko-KR"/>
        </w:rPr>
        <w:t xml:space="preserve"> videos, which are typically challenging to visually inspect. This approach addresses problems such as marine traffic safety blind spots, stemming from difficulties in accessing and inspecting sites. Consequently, it facilitates efficient and effective AtoN maintenance work.</w:t>
      </w:r>
    </w:p>
    <w:p w14:paraId="78CA050F" w14:textId="77777777" w:rsidR="000A72F9" w:rsidRDefault="00D31DB3">
      <w:pPr>
        <w:pStyle w:val="BodyText"/>
        <w:rPr>
          <w:color w:val="000000"/>
        </w:rPr>
      </w:pPr>
      <w:r>
        <w:rPr>
          <w:color w:val="000000"/>
          <w:lang w:eastAsia="ko-KR"/>
        </w:rPr>
        <w:t xml:space="preserve">Drone equipped with cameras and </w:t>
      </w:r>
      <w:r>
        <w:rPr>
          <w:rFonts w:ascii="Calibri" w:eastAsia="Calibri" w:hAnsi="Calibri" w:cs="Calibri"/>
          <w:color w:val="000000"/>
        </w:rPr>
        <w:t>Real-</w:t>
      </w:r>
      <w:r>
        <w:rPr>
          <w:rFonts w:ascii="Calibri" w:eastAsia="Calibri" w:hAnsi="Calibri" w:cs="Calibri"/>
          <w:color w:val="000000"/>
          <w:lang w:eastAsia="ko-KR"/>
        </w:rPr>
        <w:t>T</w:t>
      </w:r>
      <w:r>
        <w:rPr>
          <w:rFonts w:ascii="Calibri" w:eastAsia="Calibri" w:hAnsi="Calibri" w:cs="Calibri"/>
          <w:color w:val="000000"/>
        </w:rPr>
        <w:t xml:space="preserve">ime </w:t>
      </w:r>
      <w:r>
        <w:rPr>
          <w:rFonts w:ascii="Calibri" w:eastAsia="Calibri" w:hAnsi="Calibri" w:cs="Calibri"/>
          <w:color w:val="000000"/>
          <w:lang w:eastAsia="ko-KR"/>
        </w:rPr>
        <w:t>K</w:t>
      </w:r>
      <w:r>
        <w:rPr>
          <w:rFonts w:ascii="Calibri" w:eastAsia="Calibri" w:hAnsi="Calibri" w:cs="Calibri"/>
          <w:color w:val="000000"/>
        </w:rPr>
        <w:t>inematic</w:t>
      </w:r>
      <w:r>
        <w:rPr>
          <w:rFonts w:ascii="Calibri" w:eastAsia="Calibri" w:hAnsi="Calibri" w:cs="Calibri"/>
          <w:color w:val="000000"/>
          <w:lang w:eastAsia="ko-KR"/>
        </w:rPr>
        <w:t xml:space="preserve"> </w:t>
      </w:r>
      <w:r>
        <w:rPr>
          <w:color w:val="000000"/>
          <w:lang w:eastAsia="ko-KR"/>
        </w:rPr>
        <w:t xml:space="preserve">(RTK) modules </w:t>
      </w:r>
      <w:proofErr w:type="gramStart"/>
      <w:r>
        <w:rPr>
          <w:color w:val="000000"/>
          <w:lang w:eastAsia="ko-KR"/>
        </w:rPr>
        <w:t>are capable of capturing</w:t>
      </w:r>
      <w:proofErr w:type="gramEnd"/>
      <w:r>
        <w:rPr>
          <w:color w:val="000000"/>
          <w:lang w:eastAsia="ko-KR"/>
        </w:rPr>
        <w:t xml:space="preserve"> high-quality images and recording accurate geo-data, providing more detailed and consistent information about the state of AtoN such as position, damage, and failure.</w:t>
      </w:r>
    </w:p>
    <w:p w14:paraId="78CA0510" w14:textId="76B75189" w:rsidR="000A72F9" w:rsidRDefault="00D31DB3">
      <w:pPr>
        <w:pStyle w:val="BodyText"/>
        <w:rPr>
          <w:color w:val="000000"/>
          <w:lang w:eastAsia="ko-KR"/>
        </w:rPr>
      </w:pPr>
      <w:r>
        <w:rPr>
          <w:color w:val="000000"/>
          <w:lang w:eastAsia="ko-KR"/>
        </w:rPr>
        <w:t xml:space="preserve">The use of drones </w:t>
      </w:r>
      <w:del w:id="4" w:author="Author" w:date="2024-10-02T23:24:00Z" w16du:dateUtc="2024-10-02T13:24:00Z">
        <w:r w:rsidDel="009C324D">
          <w:rPr>
            <w:color w:val="000000"/>
            <w:lang w:eastAsia="ko-KR"/>
          </w:rPr>
          <w:delText xml:space="preserve">can </w:delText>
        </w:r>
      </w:del>
      <w:ins w:id="5" w:author="Author" w:date="2024-10-02T23:24:00Z" w16du:dateUtc="2024-10-02T13:24:00Z">
        <w:r w:rsidR="009C324D">
          <w:rPr>
            <w:color w:val="000000"/>
            <w:lang w:eastAsia="ko-KR"/>
          </w:rPr>
          <w:t xml:space="preserve">may </w:t>
        </w:r>
      </w:ins>
      <w:r>
        <w:rPr>
          <w:color w:val="000000"/>
          <w:lang w:eastAsia="ko-KR"/>
        </w:rPr>
        <w:t xml:space="preserve">lead to safe operation of staffs and </w:t>
      </w:r>
      <w:proofErr w:type="gramStart"/>
      <w:r>
        <w:rPr>
          <w:color w:val="000000"/>
          <w:lang w:eastAsia="ko-KR"/>
        </w:rPr>
        <w:t>cost effective</w:t>
      </w:r>
      <w:proofErr w:type="gramEnd"/>
      <w:r>
        <w:rPr>
          <w:color w:val="000000"/>
          <w:lang w:eastAsia="ko-KR"/>
        </w:rPr>
        <w:t xml:space="preserve"> method of inspecting AtoN while supporting sustainability, climate change, and reduction in vessel use and emissions. </w:t>
      </w:r>
      <w:r>
        <w:rPr>
          <w:rFonts w:ascii="Calibri" w:hAnsi="Calibri" w:cs="Calibri"/>
          <w:color w:val="000000"/>
          <w:lang w:val="en-US"/>
        </w:rPr>
        <w:t xml:space="preserve">Data analysis and documentation in conjunction with administration of the AtoN is streamlined by a uniform data set which enables a quicker identification of potential issues or anomalies of the inspected AtoN. </w:t>
      </w:r>
    </w:p>
    <w:p w14:paraId="78CA0511" w14:textId="22E746CC" w:rsidR="000A72F9" w:rsidRDefault="00D31DB3">
      <w:pPr>
        <w:pStyle w:val="BodyText"/>
        <w:rPr>
          <w:color w:val="000000"/>
          <w:lang w:eastAsia="ko-KR"/>
        </w:rPr>
      </w:pPr>
      <w:r>
        <w:rPr>
          <w:rFonts w:hint="eastAsia"/>
          <w:color w:val="000000"/>
          <w:lang w:eastAsia="ko-KR"/>
        </w:rPr>
        <w:t>Drone</w:t>
      </w:r>
      <w:ins w:id="6" w:author="Author" w:date="2024-10-02T23:25:00Z" w16du:dateUtc="2024-10-02T13:25:00Z">
        <w:r w:rsidR="009C324D">
          <w:rPr>
            <w:color w:val="000000"/>
            <w:lang w:eastAsia="ko-KR"/>
          </w:rPr>
          <w:t>s</w:t>
        </w:r>
      </w:ins>
      <w:r>
        <w:rPr>
          <w:rFonts w:hint="eastAsia"/>
          <w:color w:val="000000"/>
          <w:lang w:eastAsia="ko-KR"/>
        </w:rPr>
        <w:t xml:space="preserve"> could also be used to enhance the heritage aspect of lighthouses and other AtoN structures, a</w:t>
      </w:r>
      <w:del w:id="7" w:author="Author" w:date="2024-10-02T23:25:00Z" w16du:dateUtc="2024-10-02T13:25:00Z">
        <w:r w:rsidDel="000864D4">
          <w:rPr>
            <w:rFonts w:hint="eastAsia"/>
            <w:color w:val="000000"/>
            <w:lang w:eastAsia="ko-KR"/>
          </w:rPr>
          <w:delText>l</w:delText>
        </w:r>
      </w:del>
      <w:r>
        <w:rPr>
          <w:rFonts w:hint="eastAsia"/>
          <w:color w:val="000000"/>
          <w:lang w:eastAsia="ko-KR"/>
        </w:rPr>
        <w:t xml:space="preserve">ligning with United Nations’ Sustainable Development Goal 11.4 to enhance </w:t>
      </w:r>
      <w:del w:id="8" w:author="Jillian Carson-Jackson" w:date="2024-10-03T18:45:00Z" w16du:dateUtc="2024-10-03T08:45:00Z">
        <w:r w:rsidDel="00DD4222">
          <w:rPr>
            <w:rFonts w:hint="eastAsia"/>
            <w:color w:val="000000"/>
            <w:lang w:eastAsia="ko-KR"/>
          </w:rPr>
          <w:delText>sustainablility</w:delText>
        </w:r>
      </w:del>
      <w:ins w:id="9" w:author="Jillian Carson-Jackson" w:date="2024-10-03T18:45:00Z" w16du:dateUtc="2024-10-03T08:45:00Z">
        <w:r w:rsidR="00DD4222">
          <w:rPr>
            <w:color w:val="000000"/>
            <w:lang w:eastAsia="ko-KR"/>
          </w:rPr>
          <w:t>sustainability</w:t>
        </w:r>
      </w:ins>
      <w:r>
        <w:rPr>
          <w:rFonts w:hint="eastAsia"/>
          <w:color w:val="000000"/>
          <w:lang w:eastAsia="ko-KR"/>
        </w:rPr>
        <w:t xml:space="preserve">. </w:t>
      </w:r>
    </w:p>
    <w:p w14:paraId="78CA0512" w14:textId="77777777" w:rsidR="000A72F9" w:rsidRDefault="000A72F9">
      <w:pPr>
        <w:pStyle w:val="BodyText"/>
      </w:pPr>
    </w:p>
    <w:p w14:paraId="78CA0513" w14:textId="77777777" w:rsidR="000A72F9" w:rsidRDefault="00D31DB3">
      <w:pPr>
        <w:pStyle w:val="Heading1"/>
        <w:suppressAutoHyphens/>
      </w:pPr>
      <w:bookmarkStart w:id="10" w:name="_Toc1713334297"/>
      <w:bookmarkStart w:id="11" w:name="_Toc117579850"/>
      <w:r>
        <w:t>Scop</w:t>
      </w:r>
      <w:bookmarkEnd w:id="10"/>
      <w:r>
        <w:t>e</w:t>
      </w:r>
      <w:bookmarkEnd w:id="11"/>
    </w:p>
    <w:p w14:paraId="78CA0514" w14:textId="77777777" w:rsidR="000A72F9" w:rsidRDefault="000A72F9">
      <w:pPr>
        <w:pStyle w:val="Heading1separationline"/>
        <w:suppressAutoHyphens/>
      </w:pPr>
    </w:p>
    <w:p w14:paraId="78CA0515" w14:textId="77777777" w:rsidR="000A72F9" w:rsidRDefault="00D31DB3">
      <w:pPr>
        <w:pStyle w:val="BodyText"/>
        <w:rPr>
          <w:color w:val="000000"/>
          <w:lang w:eastAsia="de-DE"/>
        </w:rPr>
      </w:pPr>
      <w:r>
        <w:rPr>
          <w:lang w:eastAsia="ko-KR"/>
        </w:rPr>
        <w:t>Within this guideline, the term 'Drone' refers to any remotely controlled Unmanned Vehicle (</w:t>
      </w:r>
      <w:commentRangeStart w:id="12"/>
      <w:r>
        <w:rPr>
          <w:lang w:eastAsia="ko-KR"/>
        </w:rPr>
        <w:t>Aerial, Floating, Underwater</w:t>
      </w:r>
      <w:commentRangeEnd w:id="12"/>
      <w:r w:rsidR="006A1C4C">
        <w:rPr>
          <w:rStyle w:val="CommentReference"/>
        </w:rPr>
        <w:commentReference w:id="12"/>
      </w:r>
      <w:r>
        <w:rPr>
          <w:lang w:eastAsia="ko-KR"/>
        </w:rPr>
        <w:t>) operated f</w:t>
      </w:r>
      <w:r>
        <w:rPr>
          <w:color w:val="000000"/>
          <w:lang w:eastAsia="ko-KR"/>
        </w:rPr>
        <w:t>or AtoN management and hazard ident</w:t>
      </w:r>
      <w:r>
        <w:rPr>
          <w:lang w:eastAsia="ko-KR"/>
        </w:rPr>
        <w:t>ification. These operations will include, but are not limited to:</w:t>
      </w:r>
    </w:p>
    <w:p w14:paraId="78CA0516" w14:textId="77777777" w:rsidR="000A72F9" w:rsidRDefault="00D31DB3">
      <w:pPr>
        <w:pStyle w:val="Bullet1-recommendation"/>
        <w:numPr>
          <w:ilvl w:val="0"/>
          <w:numId w:val="2"/>
        </w:numPr>
        <w:ind w:left="992" w:hanging="425"/>
        <w:rPr>
          <w:color w:val="000000"/>
          <w:lang w:eastAsia="ko-KR"/>
        </w:rPr>
      </w:pPr>
      <w:r>
        <w:rPr>
          <w:color w:val="000000"/>
          <w:lang w:eastAsia="ko-KR"/>
        </w:rPr>
        <w:t>AtoN Installation</w:t>
      </w:r>
    </w:p>
    <w:p w14:paraId="78CA0517" w14:textId="77777777" w:rsidR="000A72F9" w:rsidRDefault="00D31DB3">
      <w:pPr>
        <w:pStyle w:val="Bullet1-recommendation"/>
        <w:numPr>
          <w:ilvl w:val="0"/>
          <w:numId w:val="2"/>
        </w:numPr>
        <w:ind w:left="992" w:hanging="425"/>
        <w:rPr>
          <w:lang w:eastAsia="ko-KR"/>
        </w:rPr>
      </w:pPr>
      <w:r>
        <w:rPr>
          <w:lang w:eastAsia="ko-KR"/>
        </w:rPr>
        <w:t>AtoN Improvement</w:t>
      </w:r>
    </w:p>
    <w:p w14:paraId="78CA0518" w14:textId="77777777" w:rsidR="000A72F9" w:rsidRDefault="00D31DB3">
      <w:pPr>
        <w:pStyle w:val="Bullet1-recommendation"/>
        <w:numPr>
          <w:ilvl w:val="0"/>
          <w:numId w:val="2"/>
        </w:numPr>
        <w:ind w:left="992" w:hanging="425"/>
        <w:rPr>
          <w:ins w:id="13" w:author="Author" w:date="2024-10-02T23:27:00Z" w16du:dateUtc="2024-10-02T13:27:00Z"/>
        </w:rPr>
      </w:pPr>
      <w:r>
        <w:rPr>
          <w:lang w:eastAsia="ko-KR"/>
        </w:rPr>
        <w:t>AtoN Inspection</w:t>
      </w:r>
    </w:p>
    <w:p w14:paraId="4D6F003E" w14:textId="104AFB49" w:rsidR="00D3353B" w:rsidRDefault="00D3353B">
      <w:pPr>
        <w:pStyle w:val="Bullet1-recommendation"/>
        <w:numPr>
          <w:ilvl w:val="0"/>
          <w:numId w:val="2"/>
        </w:numPr>
        <w:ind w:left="992" w:hanging="425"/>
      </w:pPr>
      <w:ins w:id="14" w:author="Author" w:date="2024-10-02T23:27:00Z" w16du:dateUtc="2024-10-02T13:27:00Z">
        <w:r>
          <w:rPr>
            <w:lang w:eastAsia="ko-KR"/>
          </w:rPr>
          <w:t>AtoN Calib</w:t>
        </w:r>
      </w:ins>
      <w:ins w:id="15" w:author="Author" w:date="2024-10-02T23:28:00Z" w16du:dateUtc="2024-10-02T13:28:00Z">
        <w:r>
          <w:rPr>
            <w:lang w:eastAsia="ko-KR"/>
          </w:rPr>
          <w:t>ration</w:t>
        </w:r>
      </w:ins>
    </w:p>
    <w:p w14:paraId="78CA0519" w14:textId="77777777" w:rsidR="000A72F9" w:rsidRDefault="00D31DB3">
      <w:pPr>
        <w:pStyle w:val="Heading2"/>
      </w:pPr>
      <w:bookmarkStart w:id="16" w:name="_Toc1713334298"/>
      <w:r>
        <w:rPr>
          <w:lang w:eastAsia="ko-KR"/>
        </w:rPr>
        <w:t>dEsignation of role</w:t>
      </w:r>
      <w:bookmarkEnd w:id="16"/>
      <w:r>
        <w:rPr>
          <w:lang w:eastAsia="ko-KR"/>
        </w:rPr>
        <w:t>s</w:t>
      </w:r>
    </w:p>
    <w:p w14:paraId="78CA051A" w14:textId="77777777" w:rsidR="000A72F9" w:rsidRDefault="000A72F9">
      <w:pPr>
        <w:pStyle w:val="Heading2separationline"/>
      </w:pPr>
    </w:p>
    <w:p w14:paraId="78CA051B" w14:textId="77777777" w:rsidR="000A72F9" w:rsidRDefault="00D31DB3">
      <w:pPr>
        <w:pStyle w:val="Bullet1-recommendation"/>
        <w:numPr>
          <w:ilvl w:val="0"/>
          <w:numId w:val="2"/>
        </w:numPr>
        <w:ind w:left="992" w:hanging="425"/>
        <w:rPr>
          <w:lang w:eastAsia="ko-KR"/>
        </w:rPr>
      </w:pPr>
      <w:r>
        <w:rPr>
          <w:lang w:eastAsia="ko-KR"/>
        </w:rPr>
        <w:t>Competent Authority: Maritime AtoN service provider</w:t>
      </w:r>
    </w:p>
    <w:p w14:paraId="78CA051C" w14:textId="2B6B5F8B" w:rsidR="000A72F9" w:rsidRDefault="00D31DB3">
      <w:pPr>
        <w:pStyle w:val="Bullet1-recommendation"/>
        <w:numPr>
          <w:ilvl w:val="0"/>
          <w:numId w:val="2"/>
        </w:numPr>
        <w:ind w:left="992" w:hanging="425"/>
        <w:rPr>
          <w:ins w:id="17" w:author="Author" w:date="2024-10-03T17:59:00Z" w16du:dateUtc="2024-10-03T07:59:00Z"/>
          <w:color w:val="000000"/>
          <w:lang w:eastAsia="ko-KR"/>
        </w:rPr>
      </w:pPr>
      <w:commentRangeStart w:id="18"/>
      <w:r>
        <w:rPr>
          <w:lang w:eastAsia="ko-KR"/>
        </w:rPr>
        <w:t>Responsib</w:t>
      </w:r>
      <w:r>
        <w:rPr>
          <w:color w:val="000000"/>
          <w:lang w:eastAsia="ko-KR"/>
        </w:rPr>
        <w:t xml:space="preserve">le </w:t>
      </w:r>
      <w:commentRangeEnd w:id="18"/>
      <w:r w:rsidR="00DD4222">
        <w:rPr>
          <w:rStyle w:val="CommentReference"/>
        </w:rPr>
        <w:commentReference w:id="18"/>
      </w:r>
      <w:r>
        <w:rPr>
          <w:color w:val="000000"/>
          <w:lang w:eastAsia="ko-KR"/>
        </w:rPr>
        <w:t>Authority: Nominated authority within the organisation to oversee drone operations, a</w:t>
      </w:r>
      <w:r>
        <w:rPr>
          <w:color w:val="000000"/>
        </w:rPr>
        <w:t>dministrative affairs</w:t>
      </w:r>
      <w:r>
        <w:rPr>
          <w:color w:val="000000"/>
          <w:lang w:eastAsia="ko-KR"/>
        </w:rPr>
        <w:t>,</w:t>
      </w:r>
      <w:r>
        <w:rPr>
          <w:color w:val="000000"/>
        </w:rPr>
        <w:t xml:space="preserve"> and </w:t>
      </w:r>
      <w:r>
        <w:rPr>
          <w:color w:val="000000"/>
          <w:lang w:eastAsia="ko-KR"/>
        </w:rPr>
        <w:t xml:space="preserve">oversee </w:t>
      </w:r>
      <w:r>
        <w:rPr>
          <w:color w:val="000000"/>
        </w:rPr>
        <w:t xml:space="preserve">maintenance of </w:t>
      </w:r>
      <w:r>
        <w:rPr>
          <w:color w:val="000000"/>
          <w:lang w:eastAsia="ko-KR"/>
        </w:rPr>
        <w:t>drones.</w:t>
      </w:r>
      <w:r>
        <w:rPr>
          <w:color w:val="000000"/>
        </w:rPr>
        <w:t xml:space="preserve"> </w:t>
      </w:r>
      <w:r>
        <w:rPr>
          <w:color w:val="000000"/>
          <w:lang w:eastAsia="ko-KR"/>
        </w:rPr>
        <w:t xml:space="preserve"> Provides g</w:t>
      </w:r>
      <w:r>
        <w:rPr>
          <w:color w:val="000000"/>
        </w:rPr>
        <w:t xml:space="preserve">uidance and supervision of </w:t>
      </w:r>
      <w:r>
        <w:rPr>
          <w:color w:val="000000"/>
          <w:lang w:eastAsia="ko-KR"/>
        </w:rPr>
        <w:t xml:space="preserve">Drone Pilots, and checks the qualification of Drone Pilot, and manages drone footage. </w:t>
      </w:r>
    </w:p>
    <w:p w14:paraId="2C27F435" w14:textId="605EED28" w:rsidR="001F4BBE" w:rsidRDefault="001F4BBE">
      <w:pPr>
        <w:pStyle w:val="Bullet1-recommendation"/>
        <w:numPr>
          <w:ilvl w:val="0"/>
          <w:numId w:val="2"/>
        </w:numPr>
        <w:ind w:left="992" w:hanging="425"/>
        <w:rPr>
          <w:color w:val="000000"/>
          <w:lang w:eastAsia="ko-KR"/>
        </w:rPr>
      </w:pPr>
      <w:ins w:id="19" w:author="Author" w:date="2024-10-03T17:59:00Z" w16du:dateUtc="2024-10-03T07:59:00Z">
        <w:r>
          <w:rPr>
            <w:color w:val="000000"/>
            <w:lang w:eastAsia="ko-KR"/>
          </w:rPr>
          <w:t>Designated Drone Operator</w:t>
        </w:r>
      </w:ins>
      <w:ins w:id="20" w:author="Author" w:date="2024-10-03T18:00:00Z" w16du:dateUtc="2024-10-03T08:00:00Z">
        <w:r w:rsidR="009212A5">
          <w:rPr>
            <w:color w:val="000000"/>
            <w:lang w:eastAsia="ko-KR"/>
          </w:rPr>
          <w:t xml:space="preserve">: </w:t>
        </w:r>
      </w:ins>
      <w:ins w:id="21" w:author="Author" w:date="2024-10-03T18:00:00Z">
        <w:r w:rsidR="00C824F2" w:rsidRPr="00C824F2">
          <w:rPr>
            <w:color w:val="000000"/>
            <w:lang w:eastAsia="ko-KR"/>
          </w:rPr>
          <w:t xml:space="preserve">Accountable for the safe conduct of the drone operations and ensuring that all operations comply with the relevant laws and regulations. </w:t>
        </w:r>
      </w:ins>
      <w:ins w:id="22" w:author="Author" w:date="2024-10-03T18:00:00Z" w16du:dateUtc="2024-10-03T08:00:00Z">
        <w:del w:id="23" w:author="Author" w:date="2024-10-03T18:00:00Z" w16du:dateUtc="2024-10-03T08:00:00Z">
          <w:r w:rsidDel="009212A5">
            <w:rPr>
              <w:color w:val="000000"/>
              <w:lang w:eastAsia="ko-KR"/>
            </w:rPr>
            <w:delText xml:space="preserve"> </w:delText>
          </w:r>
        </w:del>
      </w:ins>
    </w:p>
    <w:p w14:paraId="78CA051D" w14:textId="73E8554B" w:rsidR="000A72F9" w:rsidRDefault="00D31DB3">
      <w:pPr>
        <w:pStyle w:val="Bullet1-recommendation"/>
        <w:numPr>
          <w:ilvl w:val="0"/>
          <w:numId w:val="2"/>
        </w:numPr>
        <w:ind w:left="992" w:hanging="425"/>
        <w:rPr>
          <w:color w:val="000000"/>
        </w:rPr>
      </w:pPr>
      <w:r>
        <w:rPr>
          <w:color w:val="000000"/>
          <w:lang w:eastAsia="ko-KR"/>
        </w:rPr>
        <w:t xml:space="preserve">Drone </w:t>
      </w:r>
      <w:commentRangeStart w:id="24"/>
      <w:r>
        <w:rPr>
          <w:color w:val="000000"/>
          <w:lang w:eastAsia="ko-KR"/>
        </w:rPr>
        <w:t>Pilot</w:t>
      </w:r>
      <w:commentRangeEnd w:id="24"/>
      <w:r w:rsidR="005946F3">
        <w:rPr>
          <w:rStyle w:val="CommentReference"/>
        </w:rPr>
        <w:commentReference w:id="24"/>
      </w:r>
      <w:r>
        <w:rPr>
          <w:color w:val="000000"/>
          <w:lang w:eastAsia="ko-KR"/>
        </w:rPr>
        <w:t>: The person who prepares the operation plan, does pre-operation checks, conduct the operation of drones</w:t>
      </w:r>
      <w:ins w:id="25" w:author="Author" w:date="2024-10-02T23:30:00Z" w16du:dateUtc="2024-10-02T13:30:00Z">
        <w:r w:rsidR="00116947">
          <w:rPr>
            <w:color w:val="000000"/>
            <w:lang w:eastAsia="ko-KR"/>
          </w:rPr>
          <w:t xml:space="preserve"> (Certified Drone Pilot)</w:t>
        </w:r>
      </w:ins>
    </w:p>
    <w:p w14:paraId="78CA051E" w14:textId="77777777" w:rsidR="000A72F9" w:rsidRDefault="00D31DB3">
      <w:pPr>
        <w:pStyle w:val="Bullet1-recommendation"/>
        <w:numPr>
          <w:ilvl w:val="0"/>
          <w:numId w:val="2"/>
        </w:numPr>
        <w:ind w:left="992" w:hanging="425"/>
        <w:rPr>
          <w:lang w:eastAsia="ko-KR"/>
        </w:rPr>
      </w:pPr>
      <w:r>
        <w:rPr>
          <w:rFonts w:hint="eastAsia"/>
          <w:color w:val="000000"/>
          <w:lang w:eastAsia="ko-KR"/>
        </w:rPr>
        <w:t xml:space="preserve">Drone Maintenance Technician: The person who undertakes routine maintenance of </w:t>
      </w:r>
      <w:r>
        <w:rPr>
          <w:rFonts w:hint="eastAsia"/>
          <w:lang w:eastAsia="ko-KR"/>
        </w:rPr>
        <w:t xml:space="preserve">drones </w:t>
      </w:r>
    </w:p>
    <w:p w14:paraId="78CA051F" w14:textId="77777777" w:rsidR="000A72F9" w:rsidRDefault="00D31DB3">
      <w:pPr>
        <w:pStyle w:val="Bullet1-recommendation"/>
        <w:numPr>
          <w:ilvl w:val="0"/>
          <w:numId w:val="2"/>
        </w:numPr>
        <w:ind w:left="992" w:hanging="425"/>
        <w:rPr>
          <w:lang w:eastAsia="ko-KR"/>
        </w:rPr>
      </w:pPr>
      <w:r>
        <w:rPr>
          <w:lang w:eastAsia="ko-KR"/>
        </w:rPr>
        <w:lastRenderedPageBreak/>
        <w:t xml:space="preserve">National Regulator: National authority </w:t>
      </w:r>
    </w:p>
    <w:p w14:paraId="78CA0520" w14:textId="77777777" w:rsidR="000A72F9" w:rsidRDefault="00D31DB3">
      <w:pPr>
        <w:pStyle w:val="Bullet1-recommendation"/>
        <w:ind w:left="0" w:firstLine="0"/>
        <w:rPr>
          <w:lang w:eastAsia="ko-KR"/>
        </w:rPr>
      </w:pPr>
      <w:r>
        <w:rPr>
          <w:lang w:eastAsia="ko-KR"/>
        </w:rPr>
        <w:t>In some organisations, one person may hold multiple roles.</w:t>
      </w:r>
    </w:p>
    <w:p w14:paraId="78CA0521" w14:textId="77777777" w:rsidR="000A72F9" w:rsidRDefault="000A72F9">
      <w:pPr>
        <w:pStyle w:val="Bullet1-recommendation"/>
        <w:ind w:left="0" w:firstLine="0"/>
        <w:rPr>
          <w:lang w:eastAsia="de-DE"/>
        </w:rPr>
      </w:pPr>
    </w:p>
    <w:p w14:paraId="78CA0522" w14:textId="77777777" w:rsidR="000A72F9" w:rsidRDefault="00D31DB3">
      <w:pPr>
        <w:pStyle w:val="Heading1"/>
        <w:suppressAutoHyphens/>
      </w:pPr>
      <w:bookmarkStart w:id="26" w:name="_Toc1713334299"/>
      <w:commentRangeStart w:id="27"/>
      <w:r>
        <w:rPr>
          <w:lang w:eastAsia="ko-KR"/>
        </w:rPr>
        <w:t>drone pilo</w:t>
      </w:r>
      <w:bookmarkEnd w:id="26"/>
      <w:r>
        <w:rPr>
          <w:lang w:eastAsia="ko-KR"/>
        </w:rPr>
        <w:t>t</w:t>
      </w:r>
      <w:commentRangeEnd w:id="27"/>
      <w:r w:rsidR="005946F3">
        <w:rPr>
          <w:rStyle w:val="CommentReference"/>
          <w:rFonts w:asciiTheme="minorHAnsi" w:eastAsiaTheme="minorHAnsi" w:hAnsiTheme="minorHAnsi" w:cstheme="minorBidi"/>
          <w:b w:val="0"/>
          <w:bCs w:val="0"/>
          <w:caps w:val="0"/>
          <w:color w:val="auto"/>
        </w:rPr>
        <w:commentReference w:id="27"/>
      </w:r>
    </w:p>
    <w:p w14:paraId="78CA0523" w14:textId="77777777" w:rsidR="000A72F9" w:rsidRDefault="000A72F9">
      <w:pPr>
        <w:pStyle w:val="Heading1separationline"/>
      </w:pPr>
    </w:p>
    <w:p w14:paraId="78CA0524" w14:textId="77777777" w:rsidR="000A72F9" w:rsidRDefault="00D31DB3">
      <w:pPr>
        <w:pStyle w:val="Heading2"/>
      </w:pPr>
      <w:bookmarkStart w:id="28" w:name="_Toc1713334300"/>
      <w:r>
        <w:rPr>
          <w:lang w:eastAsia="ko-KR"/>
        </w:rPr>
        <w:t>dESIGNATION OF pilo</w:t>
      </w:r>
      <w:bookmarkEnd w:id="28"/>
      <w:r>
        <w:rPr>
          <w:lang w:eastAsia="ko-KR"/>
        </w:rPr>
        <w:t>t</w:t>
      </w:r>
    </w:p>
    <w:p w14:paraId="78CA0525" w14:textId="77777777" w:rsidR="000A72F9" w:rsidRDefault="000A72F9">
      <w:pPr>
        <w:pStyle w:val="Heading2separationline"/>
      </w:pPr>
    </w:p>
    <w:p w14:paraId="78CA0526" w14:textId="77777777" w:rsidR="000A72F9" w:rsidRDefault="00D31DB3">
      <w:pPr>
        <w:pStyle w:val="Heading3"/>
        <w:rPr>
          <w:lang w:eastAsia="ko-KR"/>
        </w:rPr>
      </w:pPr>
      <w:bookmarkStart w:id="29" w:name="_Toc1713334301"/>
      <w:r>
        <w:rPr>
          <w:rFonts w:hint="eastAsia"/>
          <w:lang w:eastAsia="ko-KR"/>
        </w:rPr>
        <w:t>Designation of pilo</w:t>
      </w:r>
      <w:bookmarkEnd w:id="29"/>
      <w:r>
        <w:rPr>
          <w:rFonts w:hint="eastAsia"/>
          <w:lang w:eastAsia="ko-KR"/>
        </w:rPr>
        <w:t>t</w:t>
      </w:r>
    </w:p>
    <w:p w14:paraId="78CA0527" w14:textId="77777777" w:rsidR="000A72F9" w:rsidRDefault="00D31DB3">
      <w:pPr>
        <w:pStyle w:val="BodyText"/>
        <w:rPr>
          <w:color w:val="FF0000"/>
          <w:lang w:eastAsia="ko-KR"/>
        </w:rPr>
      </w:pPr>
      <w:r>
        <w:t xml:space="preserve">To ensure </w:t>
      </w:r>
      <w:r>
        <w:rPr>
          <w:lang w:eastAsia="ko-KR"/>
        </w:rPr>
        <w:t xml:space="preserve">safety of operation, the </w:t>
      </w:r>
      <w:r>
        <w:rPr>
          <w:color w:val="000000"/>
          <w:lang w:eastAsia="ko-KR"/>
        </w:rPr>
        <w:t>Responsible Authority should</w:t>
      </w:r>
      <w:r>
        <w:rPr>
          <w:color w:val="000000"/>
        </w:rPr>
        <w:t xml:space="preserve"> designat</w:t>
      </w:r>
      <w:r>
        <w:t xml:space="preserve">e </w:t>
      </w:r>
      <w:r>
        <w:rPr>
          <w:lang w:eastAsia="ko-KR"/>
        </w:rPr>
        <w:t>the Drone Pilot.</w:t>
      </w:r>
    </w:p>
    <w:p w14:paraId="78CA0528" w14:textId="77777777" w:rsidR="000A72F9" w:rsidRDefault="00D31DB3">
      <w:pPr>
        <w:pStyle w:val="Heading3"/>
        <w:rPr>
          <w:lang w:eastAsia="ko-KR"/>
        </w:rPr>
      </w:pPr>
      <w:bookmarkStart w:id="30" w:name="_Toc1713334302"/>
      <w:r>
        <w:rPr>
          <w:lang w:eastAsia="ko-KR"/>
        </w:rPr>
        <w:t>Certificatio</w:t>
      </w:r>
      <w:bookmarkEnd w:id="30"/>
      <w:r>
        <w:rPr>
          <w:lang w:eastAsia="ko-KR"/>
        </w:rPr>
        <w:t>n</w:t>
      </w:r>
    </w:p>
    <w:p w14:paraId="78CA0529" w14:textId="77777777" w:rsidR="000A72F9" w:rsidRDefault="00D31DB3">
      <w:r>
        <w:rPr>
          <w:rFonts w:hint="eastAsia"/>
          <w:sz w:val="22"/>
          <w:lang w:eastAsia="ko-KR"/>
        </w:rPr>
        <w:t>As per relevant national legislation</w:t>
      </w:r>
    </w:p>
    <w:p w14:paraId="78CA052A" w14:textId="77777777" w:rsidR="000A72F9" w:rsidRDefault="00D31DB3">
      <w:pPr>
        <w:pStyle w:val="Heading2"/>
      </w:pPr>
      <w:bookmarkStart w:id="31" w:name="_Toc1713334303"/>
      <w:r>
        <w:rPr>
          <w:lang w:eastAsia="ko-KR"/>
        </w:rPr>
        <w:t>TRAININ</w:t>
      </w:r>
      <w:bookmarkEnd w:id="31"/>
      <w:r>
        <w:rPr>
          <w:lang w:eastAsia="ko-KR"/>
        </w:rPr>
        <w:t>G</w:t>
      </w:r>
    </w:p>
    <w:p w14:paraId="78CA052B" w14:textId="77777777" w:rsidR="000A72F9" w:rsidRDefault="000A72F9">
      <w:pPr>
        <w:pStyle w:val="Heading2separationline"/>
      </w:pPr>
    </w:p>
    <w:p w14:paraId="78CA052C" w14:textId="77777777" w:rsidR="000A72F9" w:rsidRDefault="00D31DB3">
      <w:pPr>
        <w:pStyle w:val="BodyText"/>
        <w:rPr>
          <w:color w:val="000000"/>
          <w:lang w:eastAsia="ko-KR"/>
        </w:rPr>
      </w:pPr>
      <w:r>
        <w:rPr>
          <w:rFonts w:hint="eastAsia"/>
          <w:lang w:eastAsia="ko-KR"/>
        </w:rPr>
        <w:t>The Responsible Authority should ensure that training is provided to enable Drone Pilots to achieve and maintain the necessary levels required for drone pilot certification</w:t>
      </w:r>
      <w:r>
        <w:rPr>
          <w:color w:val="000000"/>
          <w:lang w:eastAsia="ko-KR"/>
        </w:rPr>
        <w:t xml:space="preserve">, etc. for: </w:t>
      </w:r>
    </w:p>
    <w:p w14:paraId="78CA052D" w14:textId="77777777" w:rsidR="000A72F9" w:rsidRDefault="00D31DB3">
      <w:pPr>
        <w:pStyle w:val="Bullet1-recommendation"/>
        <w:numPr>
          <w:ilvl w:val="0"/>
          <w:numId w:val="3"/>
        </w:numPr>
        <w:rPr>
          <w:color w:val="000000"/>
          <w:lang w:eastAsia="ko-KR"/>
        </w:rPr>
      </w:pPr>
      <w:commentRangeStart w:id="32"/>
      <w:r>
        <w:rPr>
          <w:color w:val="000000"/>
          <w:lang w:eastAsia="ko-KR"/>
        </w:rPr>
        <w:t>Operation of Drone</w:t>
      </w:r>
      <w:commentRangeEnd w:id="32"/>
      <w:r w:rsidR="00DB129F">
        <w:rPr>
          <w:rStyle w:val="CommentReference"/>
        </w:rPr>
        <w:commentReference w:id="32"/>
      </w:r>
    </w:p>
    <w:p w14:paraId="78CA052E" w14:textId="77777777" w:rsidR="000A72F9" w:rsidRDefault="00D31DB3">
      <w:pPr>
        <w:pStyle w:val="Bullet1-recommendation"/>
        <w:numPr>
          <w:ilvl w:val="0"/>
          <w:numId w:val="3"/>
        </w:numPr>
        <w:rPr>
          <w:lang w:eastAsia="ko-KR"/>
        </w:rPr>
      </w:pPr>
      <w:commentRangeStart w:id="33"/>
      <w:r>
        <w:rPr>
          <w:lang w:eastAsia="ko-KR"/>
        </w:rPr>
        <w:t xml:space="preserve">Safe and efficient </w:t>
      </w:r>
      <w:commentRangeEnd w:id="33"/>
      <w:r w:rsidR="00F202F9">
        <w:rPr>
          <w:rStyle w:val="CommentReference"/>
        </w:rPr>
        <w:commentReference w:id="33"/>
      </w:r>
      <w:r>
        <w:rPr>
          <w:lang w:eastAsia="ko-KR"/>
        </w:rPr>
        <w:t>planning of the intende</w:t>
      </w:r>
      <w:r>
        <w:rPr>
          <w:color w:val="000000"/>
          <w:lang w:eastAsia="ko-KR"/>
        </w:rPr>
        <w:t>d operation</w:t>
      </w:r>
    </w:p>
    <w:p w14:paraId="78CA052F" w14:textId="0F934B37" w:rsidR="000A72F9" w:rsidRDefault="00D31DB3">
      <w:pPr>
        <w:pStyle w:val="Bullet1-recommendation"/>
        <w:numPr>
          <w:ilvl w:val="0"/>
          <w:numId w:val="3"/>
        </w:numPr>
        <w:rPr>
          <w:lang w:eastAsia="ko-KR"/>
        </w:rPr>
      </w:pPr>
      <w:r>
        <w:rPr>
          <w:lang w:eastAsia="ko-KR"/>
        </w:rPr>
        <w:t xml:space="preserve">Maintenance of Drone and </w:t>
      </w:r>
      <w:del w:id="34" w:author="Jillian Carson-Jackson" w:date="2024-10-03T18:47:00Z" w16du:dateUtc="2024-10-03T08:47:00Z">
        <w:r w:rsidDel="006579FA">
          <w:rPr>
            <w:lang w:eastAsia="ko-KR"/>
          </w:rPr>
          <w:delText>equipments</w:delText>
        </w:r>
      </w:del>
      <w:ins w:id="35" w:author="Jillian Carson-Jackson" w:date="2024-10-03T18:47:00Z" w16du:dateUtc="2024-10-03T08:47:00Z">
        <w:r w:rsidR="006579FA">
          <w:rPr>
            <w:lang w:eastAsia="ko-KR"/>
          </w:rPr>
          <w:t>equipment</w:t>
        </w:r>
      </w:ins>
    </w:p>
    <w:p w14:paraId="78CA0530" w14:textId="77777777" w:rsidR="000A72F9" w:rsidRDefault="00D31DB3">
      <w:pPr>
        <w:pStyle w:val="Bullet1-recommendation"/>
        <w:numPr>
          <w:ilvl w:val="0"/>
          <w:numId w:val="3"/>
        </w:numPr>
        <w:rPr>
          <w:lang w:eastAsia="ko-KR"/>
        </w:rPr>
      </w:pPr>
      <w:r>
        <w:rPr>
          <w:lang w:eastAsia="ko-KR"/>
        </w:rPr>
        <w:t>National legislation updates</w:t>
      </w:r>
    </w:p>
    <w:p w14:paraId="78CA0531" w14:textId="77777777" w:rsidR="000A72F9" w:rsidRDefault="00D31DB3">
      <w:pPr>
        <w:pStyle w:val="Bullet1-recommendation"/>
        <w:numPr>
          <w:ilvl w:val="0"/>
          <w:numId w:val="3"/>
        </w:numPr>
        <w:rPr>
          <w:lang w:eastAsia="ko-KR"/>
        </w:rPr>
      </w:pPr>
      <w:r>
        <w:rPr>
          <w:lang w:eastAsia="ko-KR"/>
        </w:rPr>
        <w:t>Processing, analysis, and storage of data acquired</w:t>
      </w:r>
    </w:p>
    <w:p w14:paraId="78CA0532" w14:textId="77777777" w:rsidR="000A72F9" w:rsidRDefault="00D31DB3">
      <w:pPr>
        <w:rPr>
          <w:sz w:val="22"/>
          <w:lang w:eastAsia="ko-KR"/>
        </w:rPr>
      </w:pPr>
      <w:r>
        <w:rPr>
          <w:sz w:val="22"/>
          <w:lang w:eastAsia="ko-KR"/>
        </w:rPr>
        <w:t>It is important for the Drone pilot to be familiar with national legislation and guidance, examples are available in Section 9 References.</w:t>
      </w:r>
    </w:p>
    <w:p w14:paraId="78CA0533" w14:textId="77777777" w:rsidR="000A72F9" w:rsidRDefault="000A72F9"/>
    <w:p w14:paraId="78CA0534" w14:textId="77777777" w:rsidR="000A72F9" w:rsidRDefault="00D31DB3">
      <w:pPr>
        <w:pStyle w:val="Heading1"/>
        <w:suppressAutoHyphens/>
        <w:rPr>
          <w:caps w:val="0"/>
        </w:rPr>
      </w:pPr>
      <w:bookmarkStart w:id="36" w:name="_Toc1713334304"/>
      <w:r>
        <w:rPr>
          <w:caps w:val="0"/>
          <w:lang w:eastAsia="ko-KR"/>
        </w:rPr>
        <w:t>PURCHASE AND REGISTRATIO</w:t>
      </w:r>
      <w:bookmarkEnd w:id="36"/>
      <w:r>
        <w:rPr>
          <w:caps w:val="0"/>
          <w:lang w:eastAsia="ko-KR"/>
        </w:rPr>
        <w:t>N</w:t>
      </w:r>
    </w:p>
    <w:p w14:paraId="78CA0535" w14:textId="77777777" w:rsidR="000A72F9" w:rsidRDefault="000A72F9">
      <w:pPr>
        <w:pStyle w:val="Heading1separationline"/>
        <w:suppressAutoHyphens/>
      </w:pPr>
    </w:p>
    <w:p w14:paraId="78CA0536" w14:textId="77777777" w:rsidR="000A72F9" w:rsidRDefault="00D31DB3">
      <w:pPr>
        <w:pStyle w:val="BodyText"/>
        <w:rPr>
          <w:lang w:eastAsia="ko-KR"/>
        </w:rPr>
      </w:pPr>
      <w:r>
        <w:rPr>
          <w:rFonts w:hint="eastAsia"/>
          <w:lang w:eastAsia="ko-KR"/>
        </w:rPr>
        <w:t>The Responsible Authority should consider operational efficiency an</w:t>
      </w:r>
      <w:r>
        <w:rPr>
          <w:rFonts w:hint="eastAsia"/>
          <w:color w:val="000000"/>
          <w:lang w:eastAsia="ko-KR"/>
        </w:rPr>
        <w:t xml:space="preserve">d suitability when purchasing drones. For </w:t>
      </w:r>
      <w:proofErr w:type="gramStart"/>
      <w:r>
        <w:rPr>
          <w:rFonts w:hint="eastAsia"/>
          <w:color w:val="000000"/>
          <w:lang w:eastAsia="ko-KR"/>
        </w:rPr>
        <w:t>example</w:t>
      </w:r>
      <w:proofErr w:type="gramEnd"/>
      <w:r>
        <w:rPr>
          <w:rFonts w:hint="eastAsia"/>
          <w:color w:val="000000"/>
          <w:lang w:eastAsia="ko-KR"/>
        </w:rPr>
        <w:t xml:space="preserve"> waterproof drones. Each drone purchase should be reported to the Responsible Authori</w:t>
      </w:r>
      <w:r>
        <w:rPr>
          <w:rFonts w:hint="eastAsia"/>
          <w:lang w:eastAsia="ko-KR"/>
        </w:rPr>
        <w:t>ty and registered as per national legislation requirements. The Responsible Authority should also ensure that appropriate insurance is in place, as per national legislation or guidelines.</w:t>
      </w:r>
    </w:p>
    <w:p w14:paraId="78CA0537" w14:textId="77777777" w:rsidR="000A72F9" w:rsidRDefault="000A72F9">
      <w:pPr>
        <w:pStyle w:val="BodyText"/>
        <w:rPr>
          <w:lang w:eastAsia="ko-KR"/>
        </w:rPr>
      </w:pPr>
    </w:p>
    <w:p w14:paraId="78CA0538" w14:textId="77777777" w:rsidR="000A72F9" w:rsidRDefault="00D31DB3">
      <w:pPr>
        <w:pStyle w:val="Heading1"/>
        <w:suppressAutoHyphens/>
      </w:pPr>
      <w:bookmarkStart w:id="37" w:name="_Toc1713334305"/>
      <w:bookmarkStart w:id="38" w:name="_Toc306970756"/>
      <w:r>
        <w:rPr>
          <w:lang w:eastAsia="ko-KR"/>
        </w:rPr>
        <w:t xml:space="preserve">OPERATION OF </w:t>
      </w:r>
      <w:commentRangeStart w:id="39"/>
      <w:r>
        <w:rPr>
          <w:lang w:eastAsia="ko-KR"/>
        </w:rPr>
        <w:t>DRON</w:t>
      </w:r>
      <w:bookmarkEnd w:id="37"/>
      <w:r>
        <w:rPr>
          <w:lang w:eastAsia="ko-KR"/>
        </w:rPr>
        <w:t>E</w:t>
      </w:r>
      <w:commentRangeEnd w:id="39"/>
      <w:r w:rsidR="00CF278F">
        <w:rPr>
          <w:rStyle w:val="CommentReference"/>
          <w:rFonts w:asciiTheme="minorHAnsi" w:eastAsiaTheme="minorHAnsi" w:hAnsiTheme="minorHAnsi" w:cstheme="minorBidi"/>
          <w:b w:val="0"/>
          <w:bCs w:val="0"/>
          <w:caps w:val="0"/>
          <w:color w:val="auto"/>
        </w:rPr>
        <w:commentReference w:id="39"/>
      </w:r>
    </w:p>
    <w:p w14:paraId="78CA0539" w14:textId="77777777" w:rsidR="000A72F9" w:rsidRDefault="00D31DB3">
      <w:pPr>
        <w:pStyle w:val="Heading2"/>
        <w:spacing w:before="0" w:after="0" w:line="216" w:lineRule="atLeast"/>
        <w:ind w:right="0"/>
        <w:rPr>
          <w:noProof/>
          <w:color w:val="000000"/>
          <w:lang w:val="en-IE" w:eastAsia="en-IE"/>
        </w:rPr>
      </w:pPr>
      <w:bookmarkStart w:id="40" w:name="_Toc1713334306"/>
      <w:r>
        <w:rPr>
          <w:noProof/>
          <w:lang w:val="en-IE" w:eastAsia="ko-KR"/>
        </w:rPr>
        <w:t>PRE-operation chec</w:t>
      </w:r>
      <w:bookmarkEnd w:id="40"/>
      <w:r>
        <w:rPr>
          <w:noProof/>
          <w:lang w:val="en-IE" w:eastAsia="ko-KR"/>
        </w:rPr>
        <w:t>k</w:t>
      </w:r>
    </w:p>
    <w:p w14:paraId="78CA053A" w14:textId="77777777" w:rsidR="000A72F9" w:rsidRDefault="000A72F9">
      <w:pPr>
        <w:pStyle w:val="Heading2separationline"/>
        <w:rPr>
          <w:lang w:val="en-IE" w:eastAsia="en-IE"/>
        </w:rPr>
      </w:pPr>
    </w:p>
    <w:p w14:paraId="78CA053B" w14:textId="711C030F" w:rsidR="000A72F9" w:rsidRDefault="00D31DB3">
      <w:pPr>
        <w:pStyle w:val="BodyText"/>
        <w:jc w:val="left"/>
        <w:rPr>
          <w:color w:val="000000"/>
          <w:lang w:eastAsia="ko-KR"/>
        </w:rPr>
      </w:pPr>
      <w:r>
        <w:rPr>
          <w:rFonts w:hint="eastAsia"/>
          <w:color w:val="000000"/>
          <w:lang w:eastAsia="ko-KR"/>
        </w:rPr>
        <w:t xml:space="preserve">Pre-operational checks should include notifying relevant entities within the operational areas if drone manoeuvres impact ship operations, VTS centres, and providing a preliminary notice to seafarers, if necessary, via </w:t>
      </w:r>
      <w:del w:id="41" w:author="Author" w:date="2024-10-02T23:34:00Z" w16du:dateUtc="2024-10-02T13:34:00Z">
        <w:r w:rsidDel="0032183F">
          <w:rPr>
            <w:rFonts w:hint="eastAsia"/>
            <w:color w:val="000000"/>
            <w:lang w:eastAsia="ko-KR"/>
          </w:rPr>
          <w:delText>Notice to Mariners</w:delText>
        </w:r>
      </w:del>
      <w:ins w:id="42" w:author="Author" w:date="2024-10-02T23:34:00Z" w16du:dateUtc="2024-10-02T13:34:00Z">
        <w:r w:rsidR="0032183F">
          <w:rPr>
            <w:color w:val="000000"/>
            <w:lang w:eastAsia="ko-KR"/>
          </w:rPr>
          <w:t>Maritime Safety In</w:t>
        </w:r>
      </w:ins>
      <w:ins w:id="43" w:author="Author" w:date="2024-10-02T23:35:00Z" w16du:dateUtc="2024-10-02T13:35:00Z">
        <w:r w:rsidR="0032183F">
          <w:rPr>
            <w:color w:val="000000"/>
            <w:lang w:eastAsia="ko-KR"/>
          </w:rPr>
          <w:t>formation (MSI)</w:t>
        </w:r>
      </w:ins>
      <w:r>
        <w:rPr>
          <w:rFonts w:hint="eastAsia"/>
          <w:color w:val="000000"/>
          <w:lang w:eastAsia="ko-KR"/>
        </w:rPr>
        <w:t>.</w:t>
      </w:r>
    </w:p>
    <w:p w14:paraId="78CA053C" w14:textId="77777777" w:rsidR="000A72F9" w:rsidRDefault="00D31DB3">
      <w:pPr>
        <w:pStyle w:val="BodyText"/>
        <w:jc w:val="left"/>
        <w:rPr>
          <w:color w:val="000000"/>
          <w:lang w:eastAsia="ko-KR"/>
        </w:rPr>
      </w:pPr>
      <w:r>
        <w:rPr>
          <w:rFonts w:hint="eastAsia"/>
          <w:color w:val="000000"/>
          <w:lang w:eastAsia="ko-KR"/>
        </w:rPr>
        <w:lastRenderedPageBreak/>
        <w:t>The Drone Pilot should regularly assess environmental factors, such as national parks, no-operation zones, restricted airspaces, and hazards, to ensure the safe operation of drones.</w:t>
      </w:r>
    </w:p>
    <w:p w14:paraId="78CA053D" w14:textId="77777777" w:rsidR="000A72F9" w:rsidRDefault="00D31DB3">
      <w:pPr>
        <w:pStyle w:val="BodyText"/>
        <w:jc w:val="left"/>
        <w:rPr>
          <w:color w:val="000000"/>
          <w:lang w:eastAsia="ko-KR"/>
        </w:rPr>
      </w:pPr>
      <w:r>
        <w:rPr>
          <w:rFonts w:hint="eastAsia"/>
          <w:color w:val="000000"/>
          <w:lang w:eastAsia="ko-KR"/>
        </w:rPr>
        <w:t>Additionally, the Drone Pilot should consider engaging with the local community and raising awareness of intended drone operations. They should also check local weather conditions, ensure a safe operating area, and address other environmental concerns such as nesting birds and noise pollution.</w:t>
      </w:r>
    </w:p>
    <w:p w14:paraId="78CA053E" w14:textId="77777777" w:rsidR="000A72F9" w:rsidRDefault="000A72F9">
      <w:pPr>
        <w:pStyle w:val="BodyText"/>
        <w:jc w:val="left"/>
        <w:rPr>
          <w:color w:val="000000"/>
          <w:lang w:eastAsia="ko-KR"/>
        </w:rPr>
      </w:pPr>
    </w:p>
    <w:p w14:paraId="78CA053F" w14:textId="77777777" w:rsidR="000A72F9" w:rsidRDefault="00D31DB3">
      <w:pPr>
        <w:pStyle w:val="BodyText"/>
        <w:jc w:val="left"/>
        <w:rPr>
          <w:color w:val="FF0000"/>
          <w:lang w:eastAsia="ko-KR"/>
        </w:rPr>
      </w:pPr>
      <w:r>
        <w:rPr>
          <w:rFonts w:hint="eastAsia"/>
          <w:color w:val="000000"/>
          <w:lang w:eastAsia="ko-KR"/>
        </w:rPr>
        <w:t>Furthermore, the Drone Pilot should check the drone recovery plan or procedure, considering weather conditions and the operation area.</w:t>
      </w:r>
    </w:p>
    <w:p w14:paraId="78CA0540" w14:textId="77777777" w:rsidR="000A72F9" w:rsidRDefault="000A72F9"/>
    <w:p w14:paraId="78CA0541" w14:textId="77777777" w:rsidR="000A72F9" w:rsidRDefault="00D31DB3">
      <w:pPr>
        <w:pStyle w:val="Heading2"/>
        <w:spacing w:before="0" w:after="0" w:line="216" w:lineRule="atLeast"/>
        <w:ind w:right="0"/>
        <w:rPr>
          <w:color w:val="000000"/>
        </w:rPr>
      </w:pPr>
      <w:bookmarkStart w:id="44" w:name="_Toc1713334307"/>
      <w:r>
        <w:rPr>
          <w:lang w:eastAsia="ko-KR"/>
        </w:rPr>
        <w:t>pre-operation inspectio</w:t>
      </w:r>
      <w:bookmarkEnd w:id="44"/>
      <w:r>
        <w:rPr>
          <w:lang w:eastAsia="ko-KR"/>
        </w:rPr>
        <w:t xml:space="preserve">n </w:t>
      </w:r>
    </w:p>
    <w:p w14:paraId="78CA0542" w14:textId="77777777" w:rsidR="000A72F9" w:rsidRDefault="000A72F9">
      <w:pPr>
        <w:pStyle w:val="Heading1separationline"/>
      </w:pPr>
      <w:bookmarkStart w:id="45" w:name="_Toc59433226"/>
      <w:bookmarkStart w:id="46" w:name="_Toc62558400"/>
    </w:p>
    <w:p w14:paraId="78CA0543" w14:textId="77777777" w:rsidR="000A72F9" w:rsidRDefault="00D31DB3">
      <w:pPr>
        <w:pStyle w:val="BodyText"/>
        <w:rPr>
          <w:lang w:eastAsia="ko-KR"/>
        </w:rPr>
      </w:pPr>
      <w:r>
        <w:rPr>
          <w:lang w:eastAsia="ko-KR"/>
        </w:rPr>
        <w:t>The Drone Pilot should inspect drones according to the manufacturer’s instruction before operation.</w:t>
      </w:r>
    </w:p>
    <w:p w14:paraId="78CA0544" w14:textId="77777777" w:rsidR="000A72F9" w:rsidRDefault="00D31DB3">
      <w:pPr>
        <w:pStyle w:val="BodyText"/>
        <w:rPr>
          <w:lang w:eastAsia="ko-KR"/>
        </w:rPr>
      </w:pPr>
      <w:r>
        <w:rPr>
          <w:lang w:eastAsia="ko-KR"/>
        </w:rPr>
        <w:t>These may include:</w:t>
      </w:r>
    </w:p>
    <w:p w14:paraId="78CA0545" w14:textId="77777777" w:rsidR="000A72F9" w:rsidRDefault="00D31DB3">
      <w:pPr>
        <w:pStyle w:val="Bullet1-recommendation"/>
        <w:numPr>
          <w:ilvl w:val="0"/>
          <w:numId w:val="3"/>
        </w:numPr>
        <w:rPr>
          <w:lang w:eastAsia="ko-KR"/>
        </w:rPr>
      </w:pPr>
      <w:r>
        <w:rPr>
          <w:lang w:eastAsia="ko-KR"/>
        </w:rPr>
        <w:t xml:space="preserve">Checking </w:t>
      </w:r>
      <w:r>
        <w:t xml:space="preserve">that the propellers are properly </w:t>
      </w:r>
      <w:r>
        <w:rPr>
          <w:lang w:eastAsia="ko-KR"/>
        </w:rPr>
        <w:t>equipped</w:t>
      </w:r>
      <w:r>
        <w:t xml:space="preserve"> and secured to the </w:t>
      </w:r>
      <w:r>
        <w:rPr>
          <w:lang w:eastAsia="ko-KR"/>
        </w:rPr>
        <w:t>drone</w:t>
      </w:r>
      <w:r>
        <w:t xml:space="preserve"> body.</w:t>
      </w:r>
    </w:p>
    <w:p w14:paraId="78CA0546" w14:textId="77777777" w:rsidR="000A72F9" w:rsidRDefault="00D31DB3">
      <w:pPr>
        <w:pStyle w:val="Bullet1-recommendation"/>
        <w:numPr>
          <w:ilvl w:val="0"/>
          <w:numId w:val="3"/>
        </w:numPr>
        <w:rPr>
          <w:color w:val="000000"/>
          <w:lang w:eastAsia="ko-KR"/>
        </w:rPr>
      </w:pPr>
      <w:r>
        <w:rPr>
          <w:lang w:eastAsia="ko-KR"/>
        </w:rPr>
        <w:t>Ensuring that the batteries of drones and</w:t>
      </w:r>
      <w:r>
        <w:t xml:space="preserve"> controllers are accurately </w:t>
      </w:r>
      <w:r>
        <w:rPr>
          <w:lang w:eastAsia="ko-KR"/>
        </w:rPr>
        <w:t>fitted,</w:t>
      </w:r>
      <w:r>
        <w:t xml:space="preserve"> have sufficient </w:t>
      </w:r>
      <w:r>
        <w:rPr>
          <w:lang w:eastAsia="ko-KR"/>
        </w:rPr>
        <w:t>po</w:t>
      </w:r>
      <w:r>
        <w:rPr>
          <w:color w:val="000000"/>
          <w:lang w:eastAsia="ko-KR"/>
        </w:rPr>
        <w:t xml:space="preserve">wer, and are well connected with </w:t>
      </w:r>
      <w:r>
        <w:rPr>
          <w:rFonts w:hint="eastAsia"/>
          <w:color w:val="000000"/>
          <w:lang w:eastAsia="ko-KR"/>
        </w:rPr>
        <w:t>manoeuvring</w:t>
      </w:r>
      <w:r>
        <w:rPr>
          <w:color w:val="000000"/>
          <w:lang w:eastAsia="ko-KR"/>
        </w:rPr>
        <w:t xml:space="preserve"> system</w:t>
      </w:r>
      <w:r>
        <w:rPr>
          <w:color w:val="000000"/>
        </w:rPr>
        <w:t xml:space="preserve">. </w:t>
      </w:r>
      <w:r>
        <w:rPr>
          <w:color w:val="000000"/>
          <w:lang w:eastAsia="ko-KR"/>
        </w:rPr>
        <w:t>This is especially important to prepare</w:t>
      </w:r>
      <w:r>
        <w:rPr>
          <w:color w:val="000000"/>
        </w:rPr>
        <w:t xml:space="preserve"> for low-temperature situations such as rapid battery discharge. </w:t>
      </w:r>
      <w:r>
        <w:rPr>
          <w:color w:val="000000"/>
          <w:lang w:eastAsia="ko-KR"/>
        </w:rPr>
        <w:t xml:space="preserve"> </w:t>
      </w:r>
    </w:p>
    <w:p w14:paraId="78CA0547" w14:textId="77777777" w:rsidR="000A72F9" w:rsidRDefault="00D31DB3">
      <w:pPr>
        <w:pStyle w:val="Bullet1-recommendation"/>
        <w:numPr>
          <w:ilvl w:val="0"/>
          <w:numId w:val="3"/>
        </w:numPr>
        <w:rPr>
          <w:color w:val="000000"/>
          <w:lang w:eastAsia="ko-KR"/>
        </w:rPr>
      </w:pPr>
      <w:r>
        <w:rPr>
          <w:color w:val="000000"/>
          <w:lang w:eastAsia="ko-KR"/>
        </w:rPr>
        <w:t xml:space="preserve">Verifying </w:t>
      </w:r>
      <w:r>
        <w:rPr>
          <w:color w:val="000000"/>
        </w:rPr>
        <w:t>that the c</w:t>
      </w:r>
      <w:r>
        <w:rPr>
          <w:color w:val="000000"/>
          <w:lang w:eastAsia="ko-KR"/>
        </w:rPr>
        <w:t>a</w:t>
      </w:r>
      <w:r>
        <w:rPr>
          <w:color w:val="000000"/>
        </w:rPr>
        <w:t>libration</w:t>
      </w:r>
      <w:r>
        <w:rPr>
          <w:color w:val="000000"/>
          <w:lang w:eastAsia="ko-KR"/>
        </w:rPr>
        <w:t>s</w:t>
      </w:r>
      <w:r>
        <w:rPr>
          <w:color w:val="000000"/>
        </w:rPr>
        <w:t xml:space="preserve"> </w:t>
      </w:r>
      <w:r>
        <w:rPr>
          <w:color w:val="000000"/>
          <w:lang w:eastAsia="ko-KR"/>
        </w:rPr>
        <w:t>are</w:t>
      </w:r>
      <w:r>
        <w:rPr>
          <w:color w:val="000000"/>
        </w:rPr>
        <w:t xml:space="preserve"> correct and check</w:t>
      </w:r>
      <w:r>
        <w:rPr>
          <w:color w:val="000000"/>
          <w:lang w:eastAsia="ko-KR"/>
        </w:rPr>
        <w:t>ing them</w:t>
      </w:r>
      <w:r>
        <w:rPr>
          <w:color w:val="000000"/>
        </w:rPr>
        <w:t xml:space="preserve"> each time the battery is replaced. </w:t>
      </w:r>
    </w:p>
    <w:p w14:paraId="78CA0548" w14:textId="77777777" w:rsidR="000A72F9" w:rsidRDefault="00D31DB3">
      <w:pPr>
        <w:pStyle w:val="Bullet1-recommendation"/>
        <w:numPr>
          <w:ilvl w:val="0"/>
          <w:numId w:val="3"/>
        </w:numPr>
        <w:rPr>
          <w:color w:val="000000"/>
          <w:lang w:eastAsia="ko-KR"/>
        </w:rPr>
      </w:pPr>
      <w:r>
        <w:rPr>
          <w:color w:val="000000"/>
          <w:lang w:eastAsia="ko-KR"/>
        </w:rPr>
        <w:t>Operating the drone after checking the radio controller’s channel access and F</w:t>
      </w:r>
      <w:r>
        <w:rPr>
          <w:color w:val="000000"/>
        </w:rPr>
        <w:t>irst Person View (FPV)</w:t>
      </w:r>
      <w:r>
        <w:rPr>
          <w:color w:val="000000"/>
          <w:lang w:eastAsia="ko-KR"/>
        </w:rPr>
        <w:t xml:space="preserve"> for interference.</w:t>
      </w:r>
    </w:p>
    <w:p w14:paraId="78CA0549" w14:textId="77777777" w:rsidR="000A72F9" w:rsidRDefault="00D31DB3">
      <w:pPr>
        <w:pStyle w:val="Bullet1-recommendation"/>
        <w:numPr>
          <w:ilvl w:val="0"/>
          <w:numId w:val="3"/>
        </w:numPr>
        <w:rPr>
          <w:color w:val="FF0000"/>
          <w:lang w:eastAsia="ko-KR"/>
        </w:rPr>
      </w:pPr>
      <w:r>
        <w:rPr>
          <w:color w:val="000000"/>
          <w:lang w:eastAsia="ko-KR"/>
        </w:rPr>
        <w:t xml:space="preserve">Checking the status of the drone body, cable, and connection for underwater use. </w:t>
      </w:r>
    </w:p>
    <w:p w14:paraId="78CA054A" w14:textId="77777777" w:rsidR="000A72F9" w:rsidRDefault="000A72F9">
      <w:pPr>
        <w:pStyle w:val="Bullet1text"/>
        <w:rPr>
          <w:lang w:eastAsia="ko-KR"/>
        </w:rPr>
      </w:pPr>
    </w:p>
    <w:p w14:paraId="78CA054B" w14:textId="77777777" w:rsidR="000A72F9" w:rsidRDefault="00D31DB3">
      <w:pPr>
        <w:pStyle w:val="Bullet1text"/>
        <w:ind w:left="0"/>
        <w:rPr>
          <w:lang w:eastAsia="ko-KR"/>
        </w:rPr>
      </w:pPr>
      <w:r>
        <w:rPr>
          <w:lang w:eastAsia="ko-KR"/>
        </w:rPr>
        <w:t>Operational aspects to consider include:</w:t>
      </w:r>
    </w:p>
    <w:p w14:paraId="78CA054C" w14:textId="77777777" w:rsidR="000A72F9" w:rsidRDefault="00D31DB3">
      <w:pPr>
        <w:pStyle w:val="Bullet1-recommendation"/>
        <w:numPr>
          <w:ilvl w:val="0"/>
          <w:numId w:val="3"/>
        </w:numPr>
        <w:rPr>
          <w:color w:val="000000"/>
          <w:lang w:eastAsia="ko-KR"/>
        </w:rPr>
      </w:pPr>
      <w:r>
        <w:rPr>
          <w:rFonts w:hint="eastAsia"/>
          <w:color w:val="000000"/>
          <w:lang w:eastAsia="ko-KR"/>
        </w:rPr>
        <w:t>The Responsible Authority conducting risk analysis.</w:t>
      </w:r>
    </w:p>
    <w:p w14:paraId="78CA054D" w14:textId="77777777" w:rsidR="000A72F9" w:rsidRDefault="00D31DB3">
      <w:pPr>
        <w:pStyle w:val="Bullet1-recommendation"/>
        <w:numPr>
          <w:ilvl w:val="0"/>
          <w:numId w:val="3"/>
        </w:numPr>
        <w:rPr>
          <w:color w:val="000000"/>
          <w:lang w:eastAsia="ko-KR"/>
        </w:rPr>
      </w:pPr>
      <w:r>
        <w:rPr>
          <w:color w:val="000000"/>
          <w:lang w:eastAsia="ko-KR"/>
        </w:rPr>
        <w:t>Drone Pilot</w:t>
      </w:r>
      <w:r>
        <w:rPr>
          <w:color w:val="000000"/>
        </w:rPr>
        <w:t xml:space="preserve"> check</w:t>
      </w:r>
      <w:r>
        <w:rPr>
          <w:color w:val="000000"/>
          <w:lang w:eastAsia="ko-KR"/>
        </w:rPr>
        <w:t>ing</w:t>
      </w:r>
      <w:r>
        <w:rPr>
          <w:color w:val="000000"/>
        </w:rPr>
        <w:t xml:space="preserve"> </w:t>
      </w:r>
      <w:r>
        <w:rPr>
          <w:color w:val="000000"/>
          <w:lang w:eastAsia="ko-KR"/>
        </w:rPr>
        <w:t>to be</w:t>
      </w:r>
      <w:r>
        <w:rPr>
          <w:color w:val="000000"/>
        </w:rPr>
        <w:t xml:space="preserve"> flown is </w:t>
      </w:r>
      <w:r>
        <w:rPr>
          <w:color w:val="000000"/>
          <w:lang w:eastAsia="ko-KR"/>
        </w:rPr>
        <w:t xml:space="preserve">a </w:t>
      </w:r>
      <w:r>
        <w:rPr>
          <w:color w:val="000000"/>
        </w:rPr>
        <w:t xml:space="preserve">radio interference area, such as Wi-Fi, and </w:t>
      </w:r>
      <w:r>
        <w:rPr>
          <w:color w:val="000000"/>
          <w:lang w:eastAsia="ko-KR"/>
        </w:rPr>
        <w:t xml:space="preserve">ensuring that </w:t>
      </w:r>
      <w:r>
        <w:rPr>
          <w:color w:val="000000"/>
        </w:rPr>
        <w:t>satellite navigation (G</w:t>
      </w:r>
      <w:r>
        <w:rPr>
          <w:color w:val="000000"/>
          <w:lang w:eastAsia="ko-KR"/>
        </w:rPr>
        <w:t>NSS</w:t>
      </w:r>
      <w:r>
        <w:rPr>
          <w:color w:val="000000"/>
        </w:rPr>
        <w:t xml:space="preserve">) signals are sufficiently received. </w:t>
      </w:r>
    </w:p>
    <w:p w14:paraId="78CA054E" w14:textId="03E8952F" w:rsidR="000A72F9" w:rsidRDefault="00D31DB3">
      <w:pPr>
        <w:pStyle w:val="Bullet1-recommendation"/>
        <w:numPr>
          <w:ilvl w:val="0"/>
          <w:numId w:val="3"/>
        </w:numPr>
        <w:rPr>
          <w:color w:val="000000"/>
          <w:lang w:eastAsia="ko-KR"/>
        </w:rPr>
      </w:pPr>
      <w:r>
        <w:rPr>
          <w:color w:val="000000"/>
          <w:lang w:eastAsia="ko-KR"/>
        </w:rPr>
        <w:t>Checking the</w:t>
      </w:r>
      <w:r>
        <w:rPr>
          <w:color w:val="000000"/>
        </w:rPr>
        <w:t xml:space="preserve"> </w:t>
      </w:r>
      <w:r>
        <w:rPr>
          <w:color w:val="000000"/>
          <w:lang w:eastAsia="ko-KR"/>
        </w:rPr>
        <w:t xml:space="preserve">solar flare activity </w:t>
      </w:r>
      <w:r>
        <w:rPr>
          <w:color w:val="000000"/>
        </w:rPr>
        <w:t>and disturbance and refrain</w:t>
      </w:r>
      <w:r>
        <w:rPr>
          <w:color w:val="000000"/>
          <w:lang w:eastAsia="ko-KR"/>
        </w:rPr>
        <w:t>ing</w:t>
      </w:r>
      <w:r>
        <w:rPr>
          <w:color w:val="000000"/>
        </w:rPr>
        <w:t xml:space="preserve"> from flying if the magnetic field index is </w:t>
      </w:r>
      <w:r>
        <w:rPr>
          <w:color w:val="000000"/>
          <w:lang w:eastAsia="ko-KR"/>
        </w:rPr>
        <w:t xml:space="preserve">higher </w:t>
      </w:r>
      <w:del w:id="47" w:author="Jillian Carson-Jackson" w:date="2024-10-03T18:45:00Z" w16du:dateUtc="2024-10-03T08:45:00Z">
        <w:r w:rsidDel="00DD4222">
          <w:rPr>
            <w:color w:val="000000"/>
            <w:lang w:eastAsia="ko-KR"/>
          </w:rPr>
          <w:delText>manafacturer</w:delText>
        </w:r>
      </w:del>
      <w:ins w:id="48" w:author="Jillian Carson-Jackson" w:date="2024-10-03T18:45:00Z" w16du:dateUtc="2024-10-03T08:45:00Z">
        <w:r w:rsidR="00DD4222">
          <w:rPr>
            <w:color w:val="000000"/>
            <w:lang w:eastAsia="ko-KR"/>
          </w:rPr>
          <w:t>manufacturer</w:t>
        </w:r>
      </w:ins>
      <w:r>
        <w:rPr>
          <w:color w:val="000000"/>
          <w:lang w:eastAsia="ko-KR"/>
        </w:rPr>
        <w:t xml:space="preserve"> instructions</w:t>
      </w:r>
      <w:r>
        <w:rPr>
          <w:color w:val="000000"/>
        </w:rPr>
        <w:t xml:space="preserve">. However, </w:t>
      </w:r>
      <w:r>
        <w:rPr>
          <w:color w:val="000000"/>
          <w:lang w:eastAsia="ko-KR"/>
        </w:rPr>
        <w:t>in areas</w:t>
      </w:r>
      <w:r>
        <w:rPr>
          <w:color w:val="000000"/>
        </w:rPr>
        <w:t xml:space="preserve"> where wireless communication is not objectively possible, the magnetic field index check may be omitted. </w:t>
      </w:r>
    </w:p>
    <w:p w14:paraId="78CA054F" w14:textId="77777777" w:rsidR="000A72F9" w:rsidRDefault="00D31DB3">
      <w:pPr>
        <w:pStyle w:val="Bullet1-recommendation"/>
        <w:numPr>
          <w:ilvl w:val="0"/>
          <w:numId w:val="3"/>
        </w:numPr>
        <w:rPr>
          <w:color w:val="000000"/>
          <w:lang w:eastAsia="ko-KR"/>
        </w:rPr>
      </w:pPr>
      <w:r>
        <w:rPr>
          <w:color w:val="000000"/>
          <w:lang w:eastAsia="ko-KR"/>
        </w:rPr>
        <w:t xml:space="preserve">Checking for underwater obstacles through charts and considering weather conditions such as current, wind, and visibility. </w:t>
      </w:r>
    </w:p>
    <w:p w14:paraId="78CA0550" w14:textId="560857BC" w:rsidR="000A72F9" w:rsidRDefault="00D31DB3">
      <w:pPr>
        <w:pStyle w:val="Bullet1-recommendation"/>
        <w:numPr>
          <w:ilvl w:val="0"/>
          <w:numId w:val="3"/>
        </w:numPr>
        <w:rPr>
          <w:lang w:eastAsia="ko-KR"/>
        </w:rPr>
      </w:pPr>
      <w:r>
        <w:rPr>
          <w:rFonts w:ascii="Calibri" w:eastAsia="Calibri" w:hAnsi="Calibri" w:cs="Calibri" w:hint="eastAsia"/>
          <w:color w:val="000000"/>
          <w:lang w:eastAsia="ko-KR"/>
        </w:rPr>
        <w:t xml:space="preserve">When operating drones in cold condition, considerations should include ice formation on </w:t>
      </w:r>
      <w:del w:id="49" w:author="Jillian Carson-Jackson" w:date="2024-10-03T18:45:00Z" w16du:dateUtc="2024-10-03T08:45:00Z">
        <w:r w:rsidDel="00DD4222">
          <w:rPr>
            <w:rFonts w:ascii="Calibri" w:eastAsia="Calibri" w:hAnsi="Calibri" w:cs="Calibri" w:hint="eastAsia"/>
            <w:color w:val="000000"/>
            <w:lang w:eastAsia="ko-KR"/>
          </w:rPr>
          <w:delText>pro</w:delText>
        </w:r>
        <w:r w:rsidDel="00DD4222">
          <w:rPr>
            <w:rFonts w:ascii="Calibri" w:eastAsia="Calibri" w:hAnsi="Calibri" w:cs="Calibri"/>
            <w:color w:val="000000"/>
          </w:rPr>
          <w:delText>opellers</w:delText>
        </w:r>
      </w:del>
      <w:ins w:id="50" w:author="Jillian Carson-Jackson" w:date="2024-10-03T18:45:00Z" w16du:dateUtc="2024-10-03T08:45:00Z">
        <w:r w:rsidR="00DD4222">
          <w:rPr>
            <w:rFonts w:ascii="Calibri" w:eastAsia="Calibri" w:hAnsi="Calibri" w:cs="Calibri"/>
            <w:color w:val="000000"/>
            <w:lang w:eastAsia="ko-KR"/>
          </w:rPr>
          <w:t>pro</w:t>
        </w:r>
        <w:r w:rsidR="00DD4222">
          <w:rPr>
            <w:rFonts w:ascii="Calibri" w:eastAsia="Calibri" w:hAnsi="Calibri" w:cs="Calibri"/>
            <w:color w:val="000000"/>
          </w:rPr>
          <w:t>pellers</w:t>
        </w:r>
      </w:ins>
      <w:r>
        <w:rPr>
          <w:rFonts w:ascii="Calibri" w:eastAsia="Calibri" w:hAnsi="Calibri" w:cs="Calibri"/>
          <w:color w:val="000000"/>
        </w:rPr>
        <w:t xml:space="preserve"> or wings</w:t>
      </w:r>
      <w:r>
        <w:rPr>
          <w:rFonts w:ascii="Calibri" w:eastAsia="Calibri" w:hAnsi="Calibri" w:cs="Calibri"/>
          <w:color w:val="000000"/>
          <w:lang w:eastAsia="ko-KR"/>
        </w:rPr>
        <w:t xml:space="preserve">, </w:t>
      </w:r>
      <w:r>
        <w:rPr>
          <w:rFonts w:ascii="Calibri" w:eastAsia="Calibri" w:hAnsi="Calibri" w:cs="Calibri"/>
          <w:color w:val="000000"/>
        </w:rPr>
        <w:t>cold resistance of batteries</w:t>
      </w:r>
      <w:r>
        <w:rPr>
          <w:rFonts w:ascii="Calibri" w:eastAsia="Calibri" w:hAnsi="Calibri" w:cs="Calibri"/>
          <w:color w:val="000000"/>
          <w:lang w:eastAsia="ko-KR"/>
        </w:rPr>
        <w:t>, t</w:t>
      </w:r>
      <w:r>
        <w:rPr>
          <w:rFonts w:ascii="Calibri" w:eastAsia="Calibri" w:hAnsi="Calibri" w:cs="Calibri"/>
          <w:color w:val="000000"/>
        </w:rPr>
        <w:t>he effect of cold on drone structures</w:t>
      </w:r>
      <w:r>
        <w:rPr>
          <w:rFonts w:ascii="Calibri" w:eastAsia="Calibri" w:hAnsi="Calibri" w:cs="Calibri"/>
          <w:color w:val="000000"/>
          <w:lang w:eastAsia="ko-KR"/>
        </w:rPr>
        <w:t xml:space="preserve"> and the </w:t>
      </w:r>
      <w:r>
        <w:rPr>
          <w:rFonts w:ascii="Calibri" w:eastAsia="Calibri" w:hAnsi="Calibri" w:cs="Calibri"/>
          <w:color w:val="000000"/>
        </w:rPr>
        <w:t>remote pilot</w:t>
      </w:r>
      <w:r>
        <w:rPr>
          <w:rFonts w:ascii="Calibri" w:eastAsia="Calibri" w:hAnsi="Calibri" w:cs="Calibri"/>
          <w:color w:val="000000"/>
          <w:lang w:eastAsia="ko-KR"/>
        </w:rPr>
        <w:t>, and t</w:t>
      </w:r>
      <w:r>
        <w:rPr>
          <w:rFonts w:ascii="Calibri" w:eastAsia="Calibri" w:hAnsi="Calibri" w:cs="Calibri"/>
          <w:color w:val="000000"/>
        </w:rPr>
        <w:t>he effect of cold on the radio controller</w:t>
      </w:r>
    </w:p>
    <w:p w14:paraId="78CA0551" w14:textId="77777777" w:rsidR="000A72F9" w:rsidRDefault="000A72F9">
      <w:pPr>
        <w:pStyle w:val="BodyText"/>
      </w:pPr>
    </w:p>
    <w:p w14:paraId="78CA0552" w14:textId="77777777" w:rsidR="000A72F9" w:rsidRDefault="00D31DB3">
      <w:pPr>
        <w:pStyle w:val="Heading2"/>
        <w:spacing w:before="0" w:after="0" w:line="216" w:lineRule="atLeast"/>
        <w:ind w:right="0"/>
      </w:pPr>
      <w:bookmarkStart w:id="51" w:name="_Toc1713334308"/>
      <w:r>
        <w:rPr>
          <w:lang w:eastAsia="ko-KR"/>
        </w:rPr>
        <w:t>operational restrictio</w:t>
      </w:r>
      <w:bookmarkEnd w:id="51"/>
      <w:r>
        <w:rPr>
          <w:lang w:eastAsia="ko-KR"/>
        </w:rPr>
        <w:t>n</w:t>
      </w:r>
    </w:p>
    <w:p w14:paraId="78CA0553" w14:textId="77777777" w:rsidR="000A72F9" w:rsidRDefault="000A72F9">
      <w:pPr>
        <w:pStyle w:val="Heading2separationline"/>
      </w:pPr>
    </w:p>
    <w:p w14:paraId="78CA0554" w14:textId="77777777" w:rsidR="000A72F9" w:rsidRDefault="00D31DB3">
      <w:pPr>
        <w:pStyle w:val="BodyText"/>
        <w:rPr>
          <w:color w:val="000000"/>
          <w:lang w:eastAsia="ko-KR"/>
        </w:rPr>
      </w:pPr>
      <w:r>
        <w:rPr>
          <w:color w:val="000000"/>
          <w:lang w:eastAsia="ko-KR"/>
        </w:rPr>
        <w:t>Drone Pilot should consider</w:t>
      </w:r>
      <w:r>
        <w:rPr>
          <w:color w:val="000000"/>
          <w:lang w:eastAsia="de-DE"/>
        </w:rPr>
        <w:t xml:space="preserve"> any threats to the safety of the </w:t>
      </w:r>
      <w:r>
        <w:rPr>
          <w:color w:val="000000"/>
          <w:lang w:eastAsia="ko-KR"/>
        </w:rPr>
        <w:t>pilot, nearby property, people and the drone itself.</w:t>
      </w:r>
    </w:p>
    <w:p w14:paraId="78CA0555" w14:textId="77777777" w:rsidR="000A72F9" w:rsidRDefault="00D31DB3">
      <w:pPr>
        <w:pStyle w:val="BodyText"/>
        <w:rPr>
          <w:color w:val="000000"/>
          <w:lang w:eastAsia="ko-KR"/>
        </w:rPr>
      </w:pPr>
      <w:r>
        <w:rPr>
          <w:color w:val="000000"/>
        </w:rPr>
        <w:t xml:space="preserve">When assessing operational restrictions </w:t>
      </w:r>
      <w:r>
        <w:rPr>
          <w:color w:val="000000"/>
          <w:lang w:eastAsia="ko-KR"/>
        </w:rPr>
        <w:t xml:space="preserve">for </w:t>
      </w:r>
      <w:r>
        <w:rPr>
          <w:color w:val="000000"/>
        </w:rPr>
        <w:t xml:space="preserve">drones, the limitations set by the manufacturer of the drone should also be taken into consideration. </w:t>
      </w:r>
    </w:p>
    <w:p w14:paraId="78CA0556" w14:textId="77777777" w:rsidR="000A72F9" w:rsidRDefault="00D31DB3">
      <w:pPr>
        <w:pStyle w:val="BodyText"/>
        <w:rPr>
          <w:lang w:eastAsia="ko-KR"/>
        </w:rPr>
      </w:pPr>
      <w:r>
        <w:rPr>
          <w:rFonts w:hint="eastAsia"/>
          <w:color w:val="000000"/>
          <w:lang w:eastAsia="ko-KR"/>
        </w:rPr>
        <w:t>Assessment of factors such as wind, visibility, weather warnings, magnetic disturbance, etc.,</w:t>
      </w:r>
      <w:r>
        <w:rPr>
          <w:color w:val="000000"/>
          <w:lang w:eastAsia="ko-KR"/>
        </w:rPr>
        <w:t xml:space="preserve"> should be conducted. </w:t>
      </w:r>
    </w:p>
    <w:p w14:paraId="78CA0557" w14:textId="77777777" w:rsidR="000A72F9" w:rsidRDefault="00D31DB3">
      <w:pPr>
        <w:pStyle w:val="BodyText"/>
        <w:rPr>
          <w:lang w:eastAsia="ko-KR"/>
        </w:rPr>
      </w:pPr>
      <w:r>
        <w:rPr>
          <w:rFonts w:hint="eastAsia"/>
          <w:lang w:eastAsia="ko-KR"/>
        </w:rPr>
        <w:lastRenderedPageBreak/>
        <w:t>Refer to Section 9 References for legislative examples.</w:t>
      </w:r>
    </w:p>
    <w:p w14:paraId="78CA0558" w14:textId="77777777" w:rsidR="000A72F9" w:rsidRDefault="000A72F9">
      <w:pPr>
        <w:pStyle w:val="BodyText"/>
        <w:rPr>
          <w:lang w:eastAsia="de-DE"/>
        </w:rPr>
      </w:pPr>
    </w:p>
    <w:p w14:paraId="78CA0559" w14:textId="77777777" w:rsidR="000A72F9" w:rsidRDefault="00D31DB3">
      <w:pPr>
        <w:pStyle w:val="Heading2"/>
        <w:spacing w:before="0" w:after="0" w:line="216" w:lineRule="atLeast"/>
        <w:ind w:right="0"/>
      </w:pPr>
      <w:bookmarkStart w:id="52" w:name="_Toc1713334309"/>
      <w:r>
        <w:rPr>
          <w:lang w:eastAsia="ko-KR"/>
        </w:rPr>
        <w:t>operational procedur</w:t>
      </w:r>
      <w:bookmarkEnd w:id="52"/>
      <w:r>
        <w:rPr>
          <w:lang w:eastAsia="ko-KR"/>
        </w:rPr>
        <w:t>e</w:t>
      </w:r>
    </w:p>
    <w:p w14:paraId="78CA055A" w14:textId="77777777" w:rsidR="000A72F9" w:rsidRDefault="000A72F9">
      <w:pPr>
        <w:pStyle w:val="Heading2separationline"/>
      </w:pPr>
    </w:p>
    <w:p w14:paraId="78CA055B" w14:textId="77777777" w:rsidR="000A72F9" w:rsidRDefault="00D31DB3">
      <w:pPr>
        <w:pStyle w:val="BodyText"/>
        <w:rPr>
          <w:lang w:eastAsia="ko-KR"/>
        </w:rPr>
      </w:pPr>
      <w:r>
        <w:rPr>
          <w:rFonts w:hint="eastAsia"/>
          <w:color w:val="000000"/>
          <w:lang w:eastAsia="ko-KR"/>
        </w:rPr>
        <w:t>The Responsible Authority oversees and approves the operation of drones authorising the pilot to conduct the task while ensuring it is done safely.</w:t>
      </w:r>
    </w:p>
    <w:p w14:paraId="78CA055C" w14:textId="77777777" w:rsidR="000A72F9" w:rsidRDefault="00D31DB3">
      <w:pPr>
        <w:pStyle w:val="BodyText"/>
        <w:rPr>
          <w:color w:val="000000"/>
          <w:lang w:eastAsia="ko-KR"/>
        </w:rPr>
      </w:pPr>
      <w:r>
        <w:rPr>
          <w:lang w:eastAsia="ko-KR"/>
        </w:rPr>
        <w:t>The Drone Pilot</w:t>
      </w:r>
      <w:r>
        <w:rPr>
          <w:lang w:eastAsia="de-DE"/>
        </w:rPr>
        <w:t xml:space="preserve"> </w:t>
      </w:r>
      <w:r>
        <w:rPr>
          <w:lang w:eastAsia="ko-KR"/>
        </w:rPr>
        <w:t xml:space="preserve">risk assess situation </w:t>
      </w:r>
      <w:r>
        <w:rPr>
          <w:lang w:eastAsia="de-DE"/>
        </w:rPr>
        <w:t xml:space="preserve">in the </w:t>
      </w:r>
      <w:r>
        <w:rPr>
          <w:lang w:eastAsia="ko-KR"/>
        </w:rPr>
        <w:t xml:space="preserve">operation </w:t>
      </w:r>
      <w:r>
        <w:rPr>
          <w:lang w:eastAsia="de-DE"/>
        </w:rPr>
        <w:t>area</w:t>
      </w:r>
      <w:r>
        <w:rPr>
          <w:lang w:eastAsia="ko-KR"/>
        </w:rPr>
        <w:t>, allowing</w:t>
      </w:r>
      <w:r>
        <w:rPr>
          <w:color w:val="FF0000"/>
          <w:lang w:eastAsia="ko-KR"/>
        </w:rPr>
        <w:t xml:space="preserve"> </w:t>
      </w:r>
      <w:r>
        <w:rPr>
          <w:color w:val="000000"/>
          <w:lang w:eastAsia="ko-KR"/>
        </w:rPr>
        <w:t xml:space="preserve">sufficient time to start  and </w:t>
      </w:r>
      <w:r>
        <w:rPr>
          <w:lang w:eastAsia="de-DE"/>
        </w:rPr>
        <w:t xml:space="preserve">check </w:t>
      </w:r>
      <w:r>
        <w:rPr>
          <w:lang w:eastAsia="ko-KR"/>
        </w:rPr>
        <w:t>for any</w:t>
      </w:r>
      <w:r>
        <w:rPr>
          <w:lang w:eastAsia="de-DE"/>
        </w:rPr>
        <w:t xml:space="preserve"> abnormalit</w:t>
      </w:r>
      <w:r>
        <w:rPr>
          <w:lang w:eastAsia="ko-KR"/>
        </w:rPr>
        <w:t>ies</w:t>
      </w:r>
      <w:r>
        <w:rPr>
          <w:lang w:eastAsia="de-DE"/>
        </w:rPr>
        <w:t xml:space="preserve"> in the</w:t>
      </w:r>
      <w:r>
        <w:rPr>
          <w:lang w:eastAsia="ko-KR"/>
        </w:rPr>
        <w:t xml:space="preserve"> drones, as per the manufacturer’s instruction.</w:t>
      </w:r>
    </w:p>
    <w:p w14:paraId="78CA055D" w14:textId="1AA13982" w:rsidR="000A72F9" w:rsidRDefault="00D31DB3">
      <w:pPr>
        <w:pStyle w:val="BodyText"/>
        <w:rPr>
          <w:color w:val="000000"/>
          <w:lang w:eastAsia="ko-KR"/>
        </w:rPr>
      </w:pPr>
      <w:r>
        <w:rPr>
          <w:color w:val="000000"/>
          <w:lang w:eastAsia="ko-KR"/>
        </w:rPr>
        <w:t>Operational</w:t>
      </w:r>
      <w:r>
        <w:rPr>
          <w:color w:val="000000"/>
          <w:lang w:eastAsia="de-DE"/>
        </w:rPr>
        <w:t xml:space="preserve"> performance limit</w:t>
      </w:r>
      <w:r>
        <w:rPr>
          <w:color w:val="000000"/>
          <w:lang w:eastAsia="ko-KR"/>
        </w:rPr>
        <w:t>ations,</w:t>
      </w:r>
      <w:r>
        <w:rPr>
          <w:color w:val="000000"/>
          <w:lang w:eastAsia="de-DE"/>
        </w:rPr>
        <w:t xml:space="preserve"> such as </w:t>
      </w:r>
      <w:del w:id="53" w:author="Jillian Carson-Jackson" w:date="2024-10-03T18:45:00Z" w16du:dateUtc="2024-10-03T08:45:00Z">
        <w:r w:rsidDel="00DD4222">
          <w:rPr>
            <w:color w:val="000000"/>
            <w:lang w:eastAsia="de-DE"/>
          </w:rPr>
          <w:delText>takeoff</w:delText>
        </w:r>
      </w:del>
      <w:ins w:id="54" w:author="Jillian Carson-Jackson" w:date="2024-10-03T18:45:00Z" w16du:dateUtc="2024-10-03T08:45:00Z">
        <w:r w:rsidR="00DD4222">
          <w:rPr>
            <w:color w:val="000000"/>
            <w:lang w:eastAsia="de-DE"/>
          </w:rPr>
          <w:t>take-off</w:t>
        </w:r>
      </w:ins>
      <w:r>
        <w:rPr>
          <w:color w:val="000000"/>
          <w:lang w:eastAsia="ko-KR"/>
        </w:rPr>
        <w:t xml:space="preserve">, </w:t>
      </w:r>
      <w:r>
        <w:rPr>
          <w:color w:val="000000"/>
          <w:lang w:eastAsia="de-DE"/>
        </w:rPr>
        <w:t>landing</w:t>
      </w:r>
      <w:r>
        <w:rPr>
          <w:color w:val="000000"/>
          <w:lang w:eastAsia="ko-KR"/>
        </w:rPr>
        <w:t xml:space="preserve">, launching, and recovering </w:t>
      </w:r>
      <w:r>
        <w:rPr>
          <w:color w:val="000000"/>
          <w:lang w:eastAsia="de-DE"/>
        </w:rPr>
        <w:t xml:space="preserve">of </w:t>
      </w:r>
      <w:r>
        <w:rPr>
          <w:color w:val="000000"/>
          <w:lang w:eastAsia="ko-KR"/>
        </w:rPr>
        <w:t xml:space="preserve">drones, </w:t>
      </w:r>
      <w:r>
        <w:rPr>
          <w:color w:val="000000"/>
          <w:lang w:eastAsia="de-DE"/>
        </w:rPr>
        <w:t>shall comply with the manufacturer</w:t>
      </w:r>
      <w:r>
        <w:rPr>
          <w:color w:val="000000"/>
          <w:lang w:eastAsia="ko-KR"/>
        </w:rPr>
        <w:t xml:space="preserve"> instructions</w:t>
      </w:r>
      <w:r>
        <w:rPr>
          <w:color w:val="000000"/>
          <w:lang w:eastAsia="de-DE"/>
        </w:rPr>
        <w:t xml:space="preserve"> for each type</w:t>
      </w:r>
      <w:r>
        <w:rPr>
          <w:color w:val="000000"/>
          <w:lang w:eastAsia="ko-KR"/>
        </w:rPr>
        <w:t xml:space="preserve"> of drone</w:t>
      </w:r>
      <w:r>
        <w:rPr>
          <w:color w:val="000000"/>
          <w:lang w:eastAsia="de-DE"/>
        </w:rPr>
        <w:t>.</w:t>
      </w:r>
    </w:p>
    <w:p w14:paraId="78CA055E" w14:textId="77777777" w:rsidR="000A72F9" w:rsidRDefault="00D31DB3">
      <w:pPr>
        <w:pStyle w:val="BodyText"/>
        <w:rPr>
          <w:color w:val="000000"/>
          <w:lang w:eastAsia="ko-KR"/>
        </w:rPr>
      </w:pPr>
      <w:r>
        <w:rPr>
          <w:color w:val="000000"/>
          <w:lang w:eastAsia="ko-KR"/>
        </w:rPr>
        <w:t>Drone operations are not considered complete until the Drone Pilot delivers the acquired data to the Responsible Authority.</w:t>
      </w:r>
    </w:p>
    <w:p w14:paraId="78CA055F" w14:textId="77777777" w:rsidR="000A72F9" w:rsidRDefault="000A72F9">
      <w:pPr>
        <w:pStyle w:val="BodyText"/>
        <w:rPr>
          <w:color w:val="000000"/>
          <w:lang w:eastAsia="de-DE"/>
        </w:rPr>
      </w:pPr>
    </w:p>
    <w:p w14:paraId="78CA0560" w14:textId="77777777" w:rsidR="000A72F9" w:rsidRDefault="00D31DB3">
      <w:pPr>
        <w:pStyle w:val="Heading2"/>
        <w:spacing w:before="0" w:after="0" w:line="216" w:lineRule="atLeast"/>
        <w:ind w:right="0"/>
      </w:pPr>
      <w:bookmarkStart w:id="55" w:name="_Toc1713334310"/>
      <w:r>
        <w:rPr>
          <w:lang w:eastAsia="ko-KR"/>
        </w:rPr>
        <w:t>procedure after operatio</w:t>
      </w:r>
      <w:bookmarkEnd w:id="55"/>
      <w:r>
        <w:rPr>
          <w:lang w:eastAsia="ko-KR"/>
        </w:rPr>
        <w:t>n</w:t>
      </w:r>
    </w:p>
    <w:p w14:paraId="78CA0561" w14:textId="77777777" w:rsidR="000A72F9" w:rsidRDefault="000A72F9">
      <w:pPr>
        <w:pStyle w:val="Heading2separationline"/>
      </w:pPr>
    </w:p>
    <w:p w14:paraId="78CA0562" w14:textId="77777777" w:rsidR="000A72F9" w:rsidRDefault="00D31DB3">
      <w:pPr>
        <w:pStyle w:val="BodyText"/>
        <w:rPr>
          <w:color w:val="000000"/>
          <w:lang w:eastAsia="ko-KR"/>
        </w:rPr>
      </w:pPr>
      <w:r>
        <w:rPr>
          <w:color w:val="000000"/>
          <w:lang w:eastAsia="ko-KR"/>
        </w:rPr>
        <w:t>Drone usage may need to be recorded and reported to the Responsible Authority.</w:t>
      </w:r>
    </w:p>
    <w:p w14:paraId="78CA0563" w14:textId="77777777" w:rsidR="000A72F9" w:rsidRDefault="00D31DB3">
      <w:pPr>
        <w:pStyle w:val="BodyText"/>
        <w:rPr>
          <w:lang w:eastAsia="ko-KR"/>
        </w:rPr>
      </w:pPr>
      <w:r>
        <w:rPr>
          <w:rFonts w:hint="eastAsia"/>
          <w:color w:val="000000"/>
          <w:lang w:eastAsia="ko-KR"/>
        </w:rPr>
        <w:t xml:space="preserve">The Drone Pilot should complete the maintenance of drones after operations in accordance with the manufacturer’s instructions. </w:t>
      </w:r>
    </w:p>
    <w:p w14:paraId="78CA0564" w14:textId="77777777" w:rsidR="000A72F9" w:rsidRDefault="000A72F9">
      <w:pPr>
        <w:pStyle w:val="BodyText"/>
        <w:rPr>
          <w:lang w:eastAsia="de-DE"/>
        </w:rPr>
      </w:pPr>
    </w:p>
    <w:p w14:paraId="78CA0565" w14:textId="77777777" w:rsidR="000A72F9" w:rsidRDefault="00D31DB3">
      <w:pPr>
        <w:pStyle w:val="Heading2"/>
        <w:spacing w:before="0" w:after="0" w:line="216" w:lineRule="atLeast"/>
        <w:ind w:right="0"/>
      </w:pPr>
      <w:bookmarkStart w:id="56" w:name="_Toc1713334311"/>
      <w:r>
        <w:rPr>
          <w:lang w:eastAsia="ko-KR"/>
        </w:rPr>
        <w:t>approval of filmin</w:t>
      </w:r>
      <w:bookmarkEnd w:id="56"/>
      <w:r>
        <w:rPr>
          <w:lang w:eastAsia="ko-KR"/>
        </w:rPr>
        <w:t>g</w:t>
      </w:r>
    </w:p>
    <w:p w14:paraId="78CA0566" w14:textId="77777777" w:rsidR="000A72F9" w:rsidRDefault="000A72F9">
      <w:pPr>
        <w:pStyle w:val="Heading2separationline"/>
      </w:pPr>
    </w:p>
    <w:p w14:paraId="78CA0567" w14:textId="77777777" w:rsidR="000A72F9" w:rsidRDefault="000A72F9"/>
    <w:p w14:paraId="78CA0568" w14:textId="77777777" w:rsidR="000A72F9" w:rsidRDefault="00D31DB3">
      <w:pPr>
        <w:pStyle w:val="BodyText"/>
        <w:rPr>
          <w:rFonts w:ascii="Calibri" w:eastAsia="Calibri" w:hAnsi="Calibri" w:cs="Calibri"/>
          <w:color w:val="000000"/>
          <w:lang w:eastAsia="ko-KR"/>
        </w:rPr>
      </w:pPr>
      <w:r>
        <w:rPr>
          <w:rFonts w:hint="eastAsia"/>
          <w:lang w:eastAsia="ko-KR"/>
        </w:rPr>
        <w:t>The Drone Pilot should obtain p</w:t>
      </w:r>
      <w:r>
        <w:rPr>
          <w:rFonts w:hint="eastAsia"/>
          <w:color w:val="000000"/>
          <w:lang w:eastAsia="ko-KR"/>
        </w:rPr>
        <w:t>ermission to film from the applicable authorities, recognizing that the consenting body may differ depending on the location and privacy concerns. The pilot should be aware of national legislation for data protection and protecting people’s privacy. Consideration should be given to the audio and image range captured by the drones</w:t>
      </w:r>
      <w:r>
        <w:rPr>
          <w:rFonts w:ascii="Calibri" w:eastAsia="Calibri" w:hAnsi="Calibri" w:cs="Calibri" w:hint="eastAsia"/>
          <w:color w:val="000000"/>
          <w:lang w:eastAsia="ko-KR"/>
        </w:rPr>
        <w:t xml:space="preserve">. It is important to </w:t>
      </w:r>
      <w:r>
        <w:rPr>
          <w:rFonts w:ascii="Calibri" w:eastAsia="Calibri" w:hAnsi="Calibri" w:cs="Calibri"/>
          <w:color w:val="000000"/>
        </w:rPr>
        <w:t>respect other people’s privacy whenever</w:t>
      </w:r>
      <w:r>
        <w:rPr>
          <w:rFonts w:ascii="Calibri" w:eastAsia="Calibri" w:hAnsi="Calibri" w:cs="Calibri"/>
          <w:color w:val="000000"/>
          <w:lang w:eastAsia="ko-KR"/>
        </w:rPr>
        <w:t xml:space="preserve"> operating drones.</w:t>
      </w:r>
    </w:p>
    <w:p w14:paraId="78CA0569" w14:textId="77777777" w:rsidR="000A72F9" w:rsidRDefault="000A72F9">
      <w:pPr>
        <w:pStyle w:val="BodyText"/>
        <w:rPr>
          <w:color w:val="000000"/>
        </w:rPr>
      </w:pPr>
    </w:p>
    <w:p w14:paraId="78CA056A" w14:textId="77777777" w:rsidR="000A72F9" w:rsidRDefault="00D31DB3">
      <w:pPr>
        <w:pStyle w:val="Heading1"/>
        <w:suppressAutoHyphens/>
        <w:rPr>
          <w:color w:val="000000"/>
        </w:rPr>
      </w:pPr>
      <w:bookmarkStart w:id="57" w:name="_Toc1713334312"/>
      <w:bookmarkEnd w:id="38"/>
      <w:bookmarkEnd w:id="45"/>
      <w:bookmarkEnd w:id="46"/>
      <w:r>
        <w:rPr>
          <w:lang w:eastAsia="ko-KR"/>
        </w:rPr>
        <w:t>management of data acquire</w:t>
      </w:r>
      <w:bookmarkEnd w:id="57"/>
      <w:r>
        <w:rPr>
          <w:lang w:eastAsia="ko-KR"/>
        </w:rPr>
        <w:t>d</w:t>
      </w:r>
    </w:p>
    <w:p w14:paraId="78CA056B" w14:textId="77777777" w:rsidR="000A72F9" w:rsidRDefault="000A72F9">
      <w:pPr>
        <w:pStyle w:val="Heading1separationline"/>
      </w:pPr>
    </w:p>
    <w:p w14:paraId="78CA056C" w14:textId="77777777" w:rsidR="000A72F9" w:rsidRDefault="000A72F9">
      <w:pPr>
        <w:rPr>
          <w:color w:val="000000"/>
        </w:rPr>
      </w:pPr>
    </w:p>
    <w:p w14:paraId="78CA056D" w14:textId="77777777" w:rsidR="000A72F9" w:rsidRDefault="00D31DB3">
      <w:pPr>
        <w:pStyle w:val="Heading2"/>
        <w:rPr>
          <w:color w:val="000000"/>
          <w:lang w:eastAsia="ko-KR"/>
        </w:rPr>
      </w:pPr>
      <w:bookmarkStart w:id="58" w:name="_Toc1713334313"/>
      <w:r>
        <w:rPr>
          <w:lang w:eastAsia="ko-KR"/>
        </w:rPr>
        <w:t>Data Storage &amp; Acces</w:t>
      </w:r>
      <w:bookmarkEnd w:id="58"/>
      <w:r>
        <w:rPr>
          <w:lang w:eastAsia="ko-KR"/>
        </w:rPr>
        <w:t xml:space="preserve">s </w:t>
      </w:r>
    </w:p>
    <w:p w14:paraId="78CA056E" w14:textId="77777777" w:rsidR="000A72F9" w:rsidRDefault="00D31DB3">
      <w:pPr>
        <w:pStyle w:val="BodyText"/>
        <w:rPr>
          <w:color w:val="000000"/>
          <w:lang w:eastAsia="ko-KR"/>
        </w:rPr>
      </w:pPr>
      <w:r>
        <w:rPr>
          <w:rFonts w:hint="eastAsia"/>
          <w:color w:val="000000"/>
          <w:lang w:eastAsia="ko-KR"/>
        </w:rPr>
        <w:t>The Responsible Authority should consider how to mainta</w:t>
      </w:r>
      <w:r>
        <w:rPr>
          <w:rFonts w:hint="eastAsia"/>
          <w:lang w:eastAsia="ko-KR"/>
        </w:rPr>
        <w:t xml:space="preserve">in the acquired data in an appropriate manner to ensure easy future access. They may need to consider data privacy </w:t>
      </w:r>
      <w:proofErr w:type="gramStart"/>
      <w:r>
        <w:rPr>
          <w:rFonts w:hint="eastAsia"/>
          <w:lang w:eastAsia="ko-KR"/>
        </w:rPr>
        <w:t>requirements</w:t>
      </w:r>
      <w:proofErr w:type="gramEnd"/>
      <w:r>
        <w:rPr>
          <w:rFonts w:hint="eastAsia"/>
          <w:lang w:eastAsia="ko-KR"/>
        </w:rPr>
        <w:t xml:space="preserve"> and the volume</w:t>
      </w:r>
      <w:r>
        <w:rPr>
          <w:rFonts w:hint="eastAsia"/>
          <w:color w:val="000000"/>
          <w:lang w:eastAsia="ko-KR"/>
        </w:rPr>
        <w:t xml:space="preserve"> of data storage required. </w:t>
      </w:r>
    </w:p>
    <w:p w14:paraId="78CA056F" w14:textId="77777777" w:rsidR="000A72F9" w:rsidRDefault="00D31DB3">
      <w:pPr>
        <w:pStyle w:val="BodyText"/>
        <w:rPr>
          <w:color w:val="000000"/>
          <w:lang w:eastAsia="ko-KR"/>
        </w:rPr>
      </w:pPr>
      <w:r>
        <w:rPr>
          <w:rFonts w:hint="eastAsia"/>
          <w:color w:val="000000"/>
          <w:lang w:eastAsia="ko-KR"/>
        </w:rPr>
        <w:t>The Responsible Authority could provide data access in accordance with national legislation (e.g., EU Privacy Protection Law). Data could be delivered to internal or external stakeholders such as Port Authority, Environmental entities, etc.</w:t>
      </w:r>
    </w:p>
    <w:p w14:paraId="78CA0570" w14:textId="77777777" w:rsidR="000A72F9" w:rsidRDefault="00D31DB3">
      <w:pPr>
        <w:pStyle w:val="Heading2"/>
        <w:rPr>
          <w:lang w:eastAsia="ko-KR"/>
        </w:rPr>
      </w:pPr>
      <w:bookmarkStart w:id="59" w:name="_Toc1713448402"/>
      <w:r>
        <w:rPr>
          <w:lang w:eastAsia="ko-KR"/>
        </w:rPr>
        <w:t>Data protectio</w:t>
      </w:r>
      <w:bookmarkEnd w:id="59"/>
      <w:r>
        <w:rPr>
          <w:lang w:eastAsia="ko-KR"/>
        </w:rPr>
        <w:t>n</w:t>
      </w:r>
    </w:p>
    <w:p w14:paraId="78CA0571" w14:textId="77777777" w:rsidR="000A72F9" w:rsidRDefault="00D31DB3">
      <w:pPr>
        <w:pStyle w:val="CommentText"/>
        <w:rPr>
          <w:color w:val="000000"/>
          <w:sz w:val="22"/>
          <w:szCs w:val="22"/>
          <w:lang w:eastAsia="ko-KR"/>
        </w:rPr>
      </w:pPr>
      <w:r>
        <w:rPr>
          <w:color w:val="000000"/>
          <w:sz w:val="22"/>
          <w:szCs w:val="22"/>
          <w:lang w:eastAsia="ko-KR"/>
        </w:rPr>
        <w:t xml:space="preserve">The Competent Authority shall be responsible for the protection of data acquired through drone operations, including metadata such as time and location. The Competent Authority shall also </w:t>
      </w:r>
      <w:proofErr w:type="gramStart"/>
      <w:r>
        <w:rPr>
          <w:color w:val="000000"/>
          <w:sz w:val="22"/>
          <w:szCs w:val="22"/>
          <w:lang w:eastAsia="ko-KR"/>
        </w:rPr>
        <w:t>give consideration to</w:t>
      </w:r>
      <w:proofErr w:type="gramEnd"/>
      <w:r>
        <w:rPr>
          <w:color w:val="000000"/>
          <w:sz w:val="22"/>
          <w:szCs w:val="22"/>
          <w:lang w:eastAsia="ko-KR"/>
        </w:rPr>
        <w:t xml:space="preserve"> cybersecurity measures to ensure the consistency and integrity of the data.</w:t>
      </w:r>
    </w:p>
    <w:p w14:paraId="78CA0572" w14:textId="77777777" w:rsidR="000A72F9" w:rsidRDefault="000A72F9">
      <w:pPr>
        <w:pStyle w:val="CommentText"/>
        <w:rPr>
          <w:color w:val="000000"/>
          <w:lang w:eastAsia="ko-KR"/>
        </w:rPr>
      </w:pPr>
    </w:p>
    <w:p w14:paraId="78CA0573" w14:textId="77777777" w:rsidR="000A72F9" w:rsidRDefault="00D31DB3">
      <w:pPr>
        <w:pStyle w:val="Heading1"/>
        <w:suppressAutoHyphens/>
        <w:rPr>
          <w:color w:val="000000"/>
        </w:rPr>
      </w:pPr>
      <w:bookmarkStart w:id="60" w:name="_Toc1713448403"/>
      <w:bookmarkStart w:id="61" w:name="_Toc1713334315"/>
      <w:r>
        <w:rPr>
          <w:lang w:eastAsia="ko-KR"/>
        </w:rPr>
        <w:lastRenderedPageBreak/>
        <w:t xml:space="preserve">maintenance of drone </w:t>
      </w:r>
      <w:commentRangeStart w:id="62"/>
      <w:r>
        <w:rPr>
          <w:lang w:eastAsia="ko-KR"/>
        </w:rPr>
        <w:t>equipmen</w:t>
      </w:r>
      <w:bookmarkEnd w:id="60"/>
      <w:r>
        <w:rPr>
          <w:lang w:eastAsia="ko-KR"/>
        </w:rPr>
        <w:t>t</w:t>
      </w:r>
      <w:bookmarkEnd w:id="61"/>
      <w:commentRangeEnd w:id="62"/>
      <w:r w:rsidR="00F15DCA">
        <w:rPr>
          <w:rStyle w:val="CommentReference"/>
          <w:rFonts w:asciiTheme="minorHAnsi" w:eastAsiaTheme="minorHAnsi" w:hAnsiTheme="minorHAnsi" w:cstheme="minorBidi"/>
          <w:b w:val="0"/>
          <w:bCs w:val="0"/>
          <w:caps w:val="0"/>
          <w:color w:val="auto"/>
        </w:rPr>
        <w:commentReference w:id="62"/>
      </w:r>
    </w:p>
    <w:p w14:paraId="78CA0574" w14:textId="77777777" w:rsidR="000A72F9" w:rsidRDefault="000A72F9">
      <w:pPr>
        <w:pStyle w:val="Heading1separationline"/>
      </w:pPr>
    </w:p>
    <w:p w14:paraId="78CA0575" w14:textId="77777777" w:rsidR="000A72F9" w:rsidRDefault="000A72F9">
      <w:pPr>
        <w:pStyle w:val="BodyText"/>
        <w:rPr>
          <w:color w:val="000000"/>
          <w:lang w:eastAsia="de-DE"/>
        </w:rPr>
      </w:pPr>
    </w:p>
    <w:p w14:paraId="78CA0576" w14:textId="77777777" w:rsidR="000A72F9" w:rsidRDefault="00D31DB3">
      <w:pPr>
        <w:pStyle w:val="Heading2"/>
        <w:spacing w:before="0" w:after="0" w:line="216" w:lineRule="atLeast"/>
        <w:ind w:right="0"/>
        <w:rPr>
          <w:color w:val="000000"/>
        </w:rPr>
      </w:pPr>
      <w:bookmarkStart w:id="63" w:name="_Toc1713334316"/>
      <w:r>
        <w:rPr>
          <w:lang w:eastAsia="ko-KR"/>
        </w:rPr>
        <w:t>oBLIGATION OF MAintenanc</w:t>
      </w:r>
      <w:bookmarkEnd w:id="63"/>
      <w:r>
        <w:rPr>
          <w:lang w:eastAsia="ko-KR"/>
        </w:rPr>
        <w:t>e</w:t>
      </w:r>
    </w:p>
    <w:p w14:paraId="78CA0577" w14:textId="77777777" w:rsidR="000A72F9" w:rsidRDefault="000A72F9">
      <w:pPr>
        <w:pStyle w:val="Heading2separationline"/>
      </w:pPr>
    </w:p>
    <w:p w14:paraId="78CA0578" w14:textId="77777777" w:rsidR="000A72F9" w:rsidRDefault="000A72F9">
      <w:pPr>
        <w:rPr>
          <w:color w:val="000000"/>
        </w:rPr>
      </w:pPr>
    </w:p>
    <w:p w14:paraId="78CA0579" w14:textId="77777777" w:rsidR="000A72F9" w:rsidRDefault="00D31DB3">
      <w:pPr>
        <w:pStyle w:val="BodyText"/>
        <w:rPr>
          <w:lang w:eastAsia="ko-KR"/>
        </w:rPr>
      </w:pPr>
      <w:r>
        <w:rPr>
          <w:rFonts w:hint="eastAsia"/>
          <w:color w:val="000000"/>
          <w:lang w:eastAsia="ko-KR"/>
        </w:rPr>
        <w:t>The Responsible Authority should ensure that a suitable maintenance programme has been put in place, and suitable processes are being fol</w:t>
      </w:r>
      <w:bookmarkStart w:id="64" w:name="_Toc1713334314"/>
      <w:r>
        <w:rPr>
          <w:rFonts w:hint="eastAsia"/>
          <w:color w:val="000000"/>
          <w:lang w:eastAsia="ko-KR"/>
        </w:rPr>
        <w:t>lowed</w:t>
      </w:r>
      <w:bookmarkEnd w:id="64"/>
      <w:r>
        <w:rPr>
          <w:rFonts w:hint="eastAsia"/>
          <w:lang w:eastAsia="ko-KR"/>
        </w:rPr>
        <w:t xml:space="preserve"> by the Drone Pilot. </w:t>
      </w:r>
    </w:p>
    <w:p w14:paraId="78CA057A" w14:textId="77777777" w:rsidR="000A72F9" w:rsidRDefault="000A72F9">
      <w:pPr>
        <w:pStyle w:val="BodyText"/>
        <w:rPr>
          <w:lang w:eastAsia="de-DE"/>
        </w:rPr>
      </w:pPr>
    </w:p>
    <w:p w14:paraId="78CA057B" w14:textId="77777777" w:rsidR="000A72F9" w:rsidRDefault="00D31DB3">
      <w:pPr>
        <w:pStyle w:val="Heading2"/>
        <w:spacing w:before="0" w:after="0" w:line="216" w:lineRule="atLeast"/>
        <w:ind w:right="0"/>
      </w:pPr>
      <w:bookmarkStart w:id="65" w:name="_Toc1713334317"/>
      <w:r>
        <w:rPr>
          <w:lang w:eastAsia="ko-KR"/>
        </w:rPr>
        <w:t>PERIODIC INSPECTIO</w:t>
      </w:r>
      <w:bookmarkEnd w:id="65"/>
      <w:r>
        <w:rPr>
          <w:lang w:eastAsia="ko-KR"/>
        </w:rPr>
        <w:t xml:space="preserve">N </w:t>
      </w:r>
    </w:p>
    <w:p w14:paraId="78CA057C" w14:textId="77777777" w:rsidR="000A72F9" w:rsidRDefault="000A72F9">
      <w:pPr>
        <w:pStyle w:val="Heading2separationline"/>
      </w:pPr>
    </w:p>
    <w:p w14:paraId="78CA057D" w14:textId="77777777" w:rsidR="000A72F9" w:rsidRDefault="00D31DB3">
      <w:pPr>
        <w:rPr>
          <w:sz w:val="22"/>
          <w:lang w:eastAsia="ko-KR"/>
        </w:rPr>
      </w:pPr>
      <w:r>
        <w:rPr>
          <w:rFonts w:hint="eastAsia"/>
          <w:szCs w:val="18"/>
          <w:lang w:eastAsia="ko-KR"/>
        </w:rPr>
        <w:t xml:space="preserve"> </w:t>
      </w:r>
    </w:p>
    <w:p w14:paraId="78CA057E" w14:textId="77777777" w:rsidR="000A72F9" w:rsidRDefault="00D31DB3">
      <w:pPr>
        <w:rPr>
          <w:sz w:val="22"/>
          <w:lang w:eastAsia="ko-KR"/>
        </w:rPr>
      </w:pPr>
      <w:r>
        <w:rPr>
          <w:rFonts w:hint="eastAsia"/>
          <w:sz w:val="22"/>
          <w:lang w:eastAsia="ko-KR"/>
        </w:rPr>
        <w:t>Drones should be inspected periodically like the examples below:</w:t>
      </w:r>
    </w:p>
    <w:p w14:paraId="78CA057F" w14:textId="77777777" w:rsidR="000A72F9" w:rsidRDefault="00D31DB3">
      <w:pPr>
        <w:pStyle w:val="Bullet1-recommendation"/>
        <w:numPr>
          <w:ilvl w:val="0"/>
          <w:numId w:val="3"/>
        </w:numPr>
        <w:rPr>
          <w:lang w:eastAsia="ko-KR"/>
        </w:rPr>
      </w:pPr>
      <w:r>
        <w:rPr>
          <w:rFonts w:hint="eastAsia"/>
          <w:lang w:eastAsia="ko-KR"/>
        </w:rPr>
        <w:t xml:space="preserve">Daily inspection: Conducted before and after the first use on the day of operation. </w:t>
      </w:r>
    </w:p>
    <w:p w14:paraId="78CA0580" w14:textId="77777777" w:rsidR="000A72F9" w:rsidRDefault="00D31DB3">
      <w:pPr>
        <w:pStyle w:val="Bullet1-recommendation"/>
        <w:numPr>
          <w:ilvl w:val="0"/>
          <w:numId w:val="3"/>
        </w:numPr>
        <w:rPr>
          <w:color w:val="000000"/>
          <w:lang w:eastAsia="ko-KR"/>
        </w:rPr>
      </w:pPr>
      <w:r>
        <w:rPr>
          <w:rFonts w:hint="eastAsia"/>
          <w:lang w:eastAsia="ko-KR"/>
        </w:rPr>
        <w:t xml:space="preserve">Monthly inspection: Conducted once a month according to the manufacturer's </w:t>
      </w:r>
      <w:r>
        <w:rPr>
          <w:rFonts w:hint="eastAsia"/>
          <w:color w:val="000000"/>
          <w:lang w:eastAsia="ko-KR"/>
        </w:rPr>
        <w:t>maintenance instructions.</w:t>
      </w:r>
    </w:p>
    <w:p w14:paraId="78CA0581" w14:textId="77777777" w:rsidR="000A72F9" w:rsidRDefault="00D31DB3">
      <w:pPr>
        <w:pStyle w:val="Bullet1-recommendation"/>
        <w:numPr>
          <w:ilvl w:val="0"/>
          <w:numId w:val="3"/>
        </w:numPr>
        <w:rPr>
          <w:color w:val="000000"/>
          <w:lang w:eastAsia="ko-KR"/>
        </w:rPr>
      </w:pPr>
      <w:r>
        <w:rPr>
          <w:rFonts w:hint="eastAsia"/>
          <w:color w:val="000000"/>
          <w:lang w:eastAsia="ko-KR"/>
        </w:rPr>
        <w:t xml:space="preserve">Frequent inspection: Performance inspection conducted during maintenance, repair, or parts replacement. </w:t>
      </w:r>
    </w:p>
    <w:p w14:paraId="78CA0582" w14:textId="77777777" w:rsidR="000A72F9" w:rsidRDefault="00D31DB3">
      <w:pPr>
        <w:pStyle w:val="Bullet1-recommendation"/>
        <w:numPr>
          <w:ilvl w:val="0"/>
          <w:numId w:val="3"/>
        </w:numPr>
        <w:rPr>
          <w:lang w:eastAsia="ko-KR"/>
        </w:rPr>
      </w:pPr>
      <w:r>
        <w:rPr>
          <w:rFonts w:hint="eastAsia"/>
          <w:color w:val="000000"/>
          <w:lang w:eastAsia="ko-KR"/>
        </w:rPr>
        <w:t>Special inspection: Conducted by an external company w</w:t>
      </w:r>
      <w:r>
        <w:rPr>
          <w:rFonts w:hint="eastAsia"/>
          <w:lang w:eastAsia="ko-KR"/>
        </w:rPr>
        <w:t>ith professional personnel and inspection equipment if self-maintenance is not possible.</w:t>
      </w:r>
    </w:p>
    <w:p w14:paraId="78CA0583" w14:textId="1E066952" w:rsidR="000A72F9" w:rsidRDefault="00D31DB3">
      <w:pPr>
        <w:pStyle w:val="BodyText"/>
        <w:rPr>
          <w:lang w:eastAsia="ko-KR"/>
        </w:rPr>
      </w:pPr>
      <w:r>
        <w:rPr>
          <w:rFonts w:hint="eastAsia"/>
          <w:lang w:eastAsia="ko-KR"/>
        </w:rPr>
        <w:t xml:space="preserve">In addition, the Drone </w:t>
      </w:r>
      <w:del w:id="66" w:author="Jillian Carson-Jackson" w:date="2024-10-03T18:46:00Z" w16du:dateUtc="2024-10-03T08:46:00Z">
        <w:r w:rsidDel="006579FA">
          <w:rPr>
            <w:rFonts w:hint="eastAsia"/>
            <w:lang w:eastAsia="ko-KR"/>
          </w:rPr>
          <w:delText>Maintenace</w:delText>
        </w:r>
      </w:del>
      <w:ins w:id="67" w:author="Jillian Carson-Jackson" w:date="2024-10-03T18:46:00Z" w16du:dateUtc="2024-10-03T08:46:00Z">
        <w:r w:rsidR="006579FA">
          <w:rPr>
            <w:lang w:eastAsia="ko-KR"/>
          </w:rPr>
          <w:t>Maintenance</w:t>
        </w:r>
      </w:ins>
      <w:r>
        <w:rPr>
          <w:rFonts w:hint="eastAsia"/>
          <w:lang w:eastAsia="ko-KR"/>
        </w:rPr>
        <w:t xml:space="preserve"> Technician should conduct a comprehensive semi-annual inspection, including assessing the storage conditions of the drones, ensuring the availability of spare parts, and evaluating the overall operational status.</w:t>
      </w:r>
    </w:p>
    <w:p w14:paraId="78CA0584" w14:textId="77777777" w:rsidR="000A72F9" w:rsidRDefault="000A72F9">
      <w:pPr>
        <w:pStyle w:val="BodyText"/>
        <w:rPr>
          <w:lang w:eastAsia="de-DE"/>
        </w:rPr>
      </w:pPr>
    </w:p>
    <w:p w14:paraId="78CA0585" w14:textId="77777777" w:rsidR="000A72F9" w:rsidRDefault="00D31DB3">
      <w:pPr>
        <w:pStyle w:val="Heading2"/>
        <w:spacing w:before="0" w:after="0" w:line="216" w:lineRule="atLeast"/>
        <w:ind w:right="0"/>
      </w:pPr>
      <w:bookmarkStart w:id="68" w:name="_Toc1713334318"/>
      <w:r>
        <w:rPr>
          <w:lang w:eastAsia="ko-KR"/>
        </w:rPr>
        <w:t>FAILURE/DAMAGE/LOS</w:t>
      </w:r>
      <w:bookmarkEnd w:id="68"/>
      <w:r>
        <w:rPr>
          <w:lang w:eastAsia="ko-KR"/>
        </w:rPr>
        <w:t>S</w:t>
      </w:r>
    </w:p>
    <w:p w14:paraId="78CA0586" w14:textId="77777777" w:rsidR="000A72F9" w:rsidRDefault="000A72F9">
      <w:pPr>
        <w:pStyle w:val="Heading2separationline"/>
      </w:pPr>
    </w:p>
    <w:p w14:paraId="78CA0587" w14:textId="77777777" w:rsidR="000A72F9" w:rsidRDefault="000A72F9"/>
    <w:p w14:paraId="78CA0588" w14:textId="77777777" w:rsidR="000A72F9" w:rsidRDefault="00D31DB3">
      <w:pPr>
        <w:pStyle w:val="BodyText"/>
        <w:rPr>
          <w:color w:val="000000"/>
          <w:lang w:eastAsia="ko-KR"/>
        </w:rPr>
      </w:pPr>
      <w:r>
        <w:rPr>
          <w:lang w:eastAsia="ko-KR"/>
        </w:rPr>
        <w:t>Any failure, da</w:t>
      </w:r>
      <w:r>
        <w:rPr>
          <w:color w:val="000000"/>
          <w:lang w:eastAsia="ko-KR"/>
        </w:rPr>
        <w:t xml:space="preserve">mage, or loss of drones should be recorded and reported to the Responsible Authority, the National Regulator, and other relevant bodies as required. </w:t>
      </w:r>
    </w:p>
    <w:p w14:paraId="78CA0589" w14:textId="77777777" w:rsidR="000A72F9" w:rsidRDefault="00D31DB3">
      <w:pPr>
        <w:pStyle w:val="BodyText"/>
        <w:rPr>
          <w:color w:val="000000"/>
          <w:lang w:eastAsia="ko-KR"/>
        </w:rPr>
      </w:pPr>
      <w:r>
        <w:rPr>
          <w:rFonts w:hint="eastAsia"/>
          <w:color w:val="000000"/>
          <w:lang w:eastAsia="ko-KR"/>
        </w:rPr>
        <w:t>Plans and procedures should be prepared in the event of drone failure to minimize potential damage and increase the chance of recovery.</w:t>
      </w:r>
    </w:p>
    <w:p w14:paraId="78CA058A" w14:textId="77777777" w:rsidR="000A72F9" w:rsidRDefault="000A72F9">
      <w:pPr>
        <w:pStyle w:val="BodyText"/>
        <w:rPr>
          <w:lang w:eastAsia="de-DE"/>
        </w:rPr>
      </w:pPr>
    </w:p>
    <w:p w14:paraId="78CA058B" w14:textId="77777777" w:rsidR="000A72F9" w:rsidRDefault="00D31DB3">
      <w:pPr>
        <w:pStyle w:val="Heading2"/>
        <w:spacing w:before="0" w:after="0" w:line="216" w:lineRule="atLeast"/>
        <w:ind w:right="0"/>
      </w:pPr>
      <w:bookmarkStart w:id="69" w:name="_Toc1713448404"/>
      <w:bookmarkStart w:id="70" w:name="_Toc1713334319"/>
      <w:r>
        <w:rPr>
          <w:lang w:eastAsia="ko-KR"/>
        </w:rPr>
        <w:t>DISposa</w:t>
      </w:r>
      <w:bookmarkEnd w:id="69"/>
      <w:r>
        <w:rPr>
          <w:lang w:eastAsia="ko-KR"/>
        </w:rPr>
        <w:t>l</w:t>
      </w:r>
      <w:bookmarkEnd w:id="70"/>
    </w:p>
    <w:p w14:paraId="78CA058C" w14:textId="77777777" w:rsidR="000A72F9" w:rsidRDefault="000A72F9">
      <w:pPr>
        <w:pStyle w:val="Heading2separationline"/>
      </w:pPr>
    </w:p>
    <w:p w14:paraId="78CA058D" w14:textId="77777777" w:rsidR="000A72F9" w:rsidRDefault="00D31DB3">
      <w:r>
        <w:rPr>
          <w:rFonts w:hint="eastAsia"/>
          <w:lang w:eastAsia="ko-KR"/>
        </w:rPr>
        <w:tab/>
      </w:r>
    </w:p>
    <w:p w14:paraId="78CA058E" w14:textId="77777777" w:rsidR="000A72F9" w:rsidRDefault="00D31DB3">
      <w:pPr>
        <w:autoSpaceDE w:val="0"/>
        <w:autoSpaceDN w:val="0"/>
        <w:spacing w:line="240" w:lineRule="auto"/>
        <w:rPr>
          <w:rFonts w:ascii="Calibri" w:hAnsi="Calibri" w:cs="Calibri"/>
          <w:color w:val="000000"/>
          <w:sz w:val="22"/>
          <w:lang w:eastAsia="ko-KR"/>
        </w:rPr>
      </w:pPr>
      <w:r>
        <w:rPr>
          <w:rFonts w:ascii="Calibri" w:hAnsi="Calibri" w:cs="Calibri" w:hint="eastAsia"/>
          <w:color w:val="000000"/>
          <w:sz w:val="22"/>
          <w:lang w:eastAsia="ko-KR"/>
        </w:rPr>
        <w:t>In cases where a drone becomes unusable due to the lapse of its durable years, damage, loss, etc., the matters should be reported to the Responsible Authority as required.</w:t>
      </w:r>
    </w:p>
    <w:p w14:paraId="78CA058F" w14:textId="77777777" w:rsidR="000A72F9" w:rsidRDefault="000A72F9">
      <w:pPr>
        <w:autoSpaceDE w:val="0"/>
        <w:autoSpaceDN w:val="0"/>
        <w:spacing w:line="240" w:lineRule="auto"/>
        <w:rPr>
          <w:rFonts w:ascii="Calibri" w:hAnsi="Calibri" w:cs="Calibri"/>
          <w:color w:val="000000"/>
          <w:sz w:val="22"/>
          <w:lang w:eastAsia="ko-KR"/>
        </w:rPr>
      </w:pPr>
    </w:p>
    <w:p w14:paraId="78CA0590" w14:textId="77777777" w:rsidR="000A72F9" w:rsidRDefault="00D31DB3">
      <w:pPr>
        <w:autoSpaceDE w:val="0"/>
        <w:autoSpaceDN w:val="0"/>
        <w:spacing w:line="240" w:lineRule="auto"/>
        <w:rPr>
          <w:rFonts w:ascii="Calibri" w:hAnsi="Calibri" w:cs="Calibri"/>
          <w:color w:val="000000"/>
          <w:sz w:val="22"/>
          <w:lang w:eastAsia="ko-KR"/>
        </w:rPr>
      </w:pPr>
      <w:r>
        <w:rPr>
          <w:rFonts w:ascii="Calibri" w:hAnsi="Calibri" w:cs="Calibri" w:hint="eastAsia"/>
          <w:color w:val="000000"/>
          <w:sz w:val="22"/>
          <w:lang w:eastAsia="ko-KR"/>
        </w:rPr>
        <w:t xml:space="preserve">Drone or unusable parts should be disposed of in ethical and sustainable manner. </w:t>
      </w:r>
    </w:p>
    <w:p w14:paraId="78CA0591" w14:textId="77777777" w:rsidR="000A72F9" w:rsidRDefault="000A72F9">
      <w:pPr>
        <w:autoSpaceDE w:val="0"/>
        <w:autoSpaceDN w:val="0"/>
        <w:spacing w:line="240" w:lineRule="auto"/>
        <w:rPr>
          <w:rFonts w:ascii="Calibri" w:hAnsi="Calibri" w:cs="Calibri"/>
          <w:color w:val="000000"/>
          <w:sz w:val="22"/>
          <w:lang w:eastAsia="ko-KR"/>
        </w:rPr>
      </w:pPr>
    </w:p>
    <w:p w14:paraId="78CA0592" w14:textId="77777777" w:rsidR="000A72F9" w:rsidRDefault="00D31DB3">
      <w:pPr>
        <w:pStyle w:val="Heading1"/>
        <w:rPr>
          <w:color w:val="000000"/>
          <w:lang w:eastAsia="ko-KR"/>
        </w:rPr>
      </w:pPr>
      <w:bookmarkStart w:id="71" w:name="_Toc1713334320"/>
      <w:commentRangeStart w:id="72"/>
      <w:r>
        <w:rPr>
          <w:lang w:eastAsia="ko-KR"/>
        </w:rPr>
        <w:t>Definitio</w:t>
      </w:r>
      <w:bookmarkEnd w:id="71"/>
      <w:r>
        <w:rPr>
          <w:lang w:eastAsia="ko-KR"/>
        </w:rPr>
        <w:t>n</w:t>
      </w:r>
      <w:commentRangeEnd w:id="72"/>
      <w:r w:rsidR="000E59F9">
        <w:rPr>
          <w:rStyle w:val="CommentReference"/>
          <w:rFonts w:asciiTheme="minorHAnsi" w:eastAsiaTheme="minorHAnsi" w:hAnsiTheme="minorHAnsi" w:cstheme="minorBidi"/>
          <w:b w:val="0"/>
          <w:bCs w:val="0"/>
          <w:caps w:val="0"/>
          <w:color w:val="auto"/>
        </w:rPr>
        <w:commentReference w:id="72"/>
      </w:r>
    </w:p>
    <w:p w14:paraId="78CA0593" w14:textId="77777777" w:rsidR="000A72F9" w:rsidRDefault="00D31DB3">
      <w:pPr>
        <w:rPr>
          <w:rFonts w:ascii="Calibri" w:eastAsia="Calibri" w:hAnsi="Calibri" w:cs="Calibri"/>
          <w:color w:val="000000"/>
          <w:sz w:val="22"/>
        </w:rPr>
      </w:pPr>
      <w:r>
        <w:rPr>
          <w:rFonts w:ascii="Calibri" w:eastAsia="Calibri" w:hAnsi="Calibri" w:cs="Calibri"/>
          <w:color w:val="000000"/>
          <w:sz w:val="22"/>
        </w:rPr>
        <w:t>Real-time kinematic (RTK)</w:t>
      </w:r>
      <w:r>
        <w:rPr>
          <w:rFonts w:ascii="Calibri" w:eastAsia="Calibri" w:hAnsi="Calibri" w:cs="Calibri" w:hint="eastAsia"/>
          <w:color w:val="000000"/>
          <w:sz w:val="22"/>
          <w:lang w:eastAsia="ko-KR"/>
        </w:rPr>
        <w:tab/>
      </w:r>
      <w:r>
        <w:rPr>
          <w:rFonts w:ascii="Calibri" w:eastAsia="Calibri" w:hAnsi="Calibri" w:cs="Calibri"/>
          <w:color w:val="000000"/>
          <w:sz w:val="22"/>
          <w:lang w:eastAsia="ko-KR"/>
        </w:rPr>
        <w:t>A</w:t>
      </w:r>
      <w:r>
        <w:rPr>
          <w:rFonts w:ascii="Calibri" w:eastAsia="Calibri" w:hAnsi="Calibri" w:cs="Calibri"/>
          <w:color w:val="000000"/>
          <w:sz w:val="22"/>
        </w:rPr>
        <w:t xml:space="preserve"> satellite navigation technique used to enhance the precision of position data derived from satellite-based positioning systems(global navigation satellite systems, GNSS) such as GPS, </w:t>
      </w:r>
      <w:proofErr w:type="spellStart"/>
      <w:r>
        <w:rPr>
          <w:rFonts w:ascii="Calibri" w:eastAsia="Calibri" w:hAnsi="Calibri" w:cs="Calibri"/>
          <w:color w:val="000000"/>
          <w:sz w:val="22"/>
        </w:rPr>
        <w:t>BeiDou</w:t>
      </w:r>
      <w:proofErr w:type="spellEnd"/>
      <w:r>
        <w:rPr>
          <w:rFonts w:ascii="Calibri" w:eastAsia="Calibri" w:hAnsi="Calibri" w:cs="Calibri"/>
          <w:color w:val="000000"/>
          <w:sz w:val="22"/>
        </w:rPr>
        <w:t xml:space="preserve">, GLONASS, Galileo and </w:t>
      </w:r>
      <w:proofErr w:type="spellStart"/>
      <w:r>
        <w:rPr>
          <w:rFonts w:ascii="Calibri" w:eastAsia="Calibri" w:hAnsi="Calibri" w:cs="Calibri"/>
          <w:color w:val="000000"/>
          <w:sz w:val="22"/>
        </w:rPr>
        <w:t>NavIC</w:t>
      </w:r>
      <w:proofErr w:type="spellEnd"/>
      <w:r>
        <w:rPr>
          <w:rFonts w:ascii="Calibri" w:eastAsia="Calibri" w:hAnsi="Calibri" w:cs="Calibri"/>
          <w:color w:val="000000"/>
          <w:sz w:val="22"/>
        </w:rPr>
        <w:t>.</w:t>
      </w:r>
    </w:p>
    <w:p w14:paraId="78CA0594" w14:textId="77777777" w:rsidR="000A72F9" w:rsidRDefault="000A72F9">
      <w:pPr>
        <w:autoSpaceDE w:val="0"/>
        <w:autoSpaceDN w:val="0"/>
        <w:spacing w:line="240" w:lineRule="auto"/>
        <w:rPr>
          <w:rFonts w:ascii="Calibri" w:eastAsia="Calibri" w:hAnsi="Calibri" w:cs="Calibri"/>
          <w:color w:val="000000"/>
          <w:sz w:val="22"/>
          <w:lang w:eastAsia="ko-KR"/>
        </w:rPr>
      </w:pPr>
    </w:p>
    <w:p w14:paraId="78CA0595" w14:textId="77777777" w:rsidR="000A72F9" w:rsidRDefault="00D31DB3">
      <w:pPr>
        <w:autoSpaceDE w:val="0"/>
        <w:autoSpaceDN w:val="0"/>
        <w:spacing w:line="240" w:lineRule="auto"/>
        <w:rPr>
          <w:rFonts w:ascii="Calibri" w:eastAsia="Calibri" w:hAnsi="Calibri" w:cs="Calibri"/>
          <w:color w:val="000000"/>
          <w:sz w:val="22"/>
          <w:lang w:eastAsia="ko-KR"/>
        </w:rPr>
      </w:pPr>
      <w:r>
        <w:rPr>
          <w:rFonts w:ascii="Calibri" w:eastAsia="Calibri" w:hAnsi="Calibri" w:cs="Calibri" w:hint="eastAsia"/>
          <w:color w:val="000000"/>
          <w:sz w:val="22"/>
          <w:lang w:eastAsia="ko-KR"/>
        </w:rPr>
        <w:t>First Person View (FPV)</w:t>
      </w:r>
      <w:r>
        <w:rPr>
          <w:rFonts w:ascii="Calibri" w:eastAsia="Calibri" w:hAnsi="Calibri" w:cs="Calibri" w:hint="eastAsia"/>
          <w:color w:val="000000"/>
          <w:sz w:val="22"/>
          <w:lang w:eastAsia="ko-KR"/>
        </w:rPr>
        <w:tab/>
      </w:r>
      <w:r>
        <w:rPr>
          <w:rFonts w:ascii="Calibri" w:eastAsia="Calibri" w:hAnsi="Calibri" w:cs="Calibri" w:hint="eastAsia"/>
          <w:color w:val="000000"/>
          <w:sz w:val="22"/>
          <w:lang w:eastAsia="ko-KR"/>
        </w:rPr>
        <w:tab/>
        <w:t>A</w:t>
      </w:r>
      <w:r>
        <w:rPr>
          <w:rFonts w:ascii="Calibri" w:eastAsia="Calibri" w:hAnsi="Calibri" w:cs="Calibri"/>
          <w:color w:val="000000"/>
          <w:sz w:val="22"/>
        </w:rPr>
        <w:t>lso known as</w:t>
      </w:r>
      <w:r>
        <w:rPr>
          <w:rFonts w:ascii="Calibri" w:eastAsia="Calibri" w:hAnsi="Calibri" w:cs="Calibri"/>
          <w:color w:val="000000"/>
          <w:sz w:val="22"/>
          <w:lang w:eastAsia="ko-KR"/>
        </w:rPr>
        <w:t xml:space="preserve"> </w:t>
      </w:r>
      <w:r>
        <w:rPr>
          <w:rFonts w:ascii="Calibri" w:eastAsia="Calibri" w:hAnsi="Calibri" w:cs="Calibri"/>
          <w:color w:val="000000"/>
          <w:sz w:val="22"/>
        </w:rPr>
        <w:t>remote-person view, or</w:t>
      </w:r>
      <w:r>
        <w:rPr>
          <w:rFonts w:ascii="Calibri" w:eastAsia="Calibri" w:hAnsi="Calibri" w:cs="Calibri"/>
          <w:color w:val="000000"/>
          <w:sz w:val="22"/>
          <w:lang w:eastAsia="ko-KR"/>
        </w:rPr>
        <w:t xml:space="preserve"> </w:t>
      </w:r>
      <w:r>
        <w:rPr>
          <w:rFonts w:ascii="Calibri" w:eastAsia="Calibri" w:hAnsi="Calibri" w:cs="Calibri"/>
          <w:color w:val="000000"/>
          <w:sz w:val="22"/>
        </w:rPr>
        <w:t>video piloting, a method used to control a</w:t>
      </w:r>
      <w:r>
        <w:rPr>
          <w:rFonts w:ascii="Calibri" w:eastAsia="Calibri" w:hAnsi="Calibri" w:cs="Calibri"/>
          <w:color w:val="000000"/>
          <w:sz w:val="22"/>
          <w:lang w:eastAsia="ko-KR"/>
        </w:rPr>
        <w:t xml:space="preserve"> </w:t>
      </w:r>
      <w:hyperlink r:id="rId29" w:history="1">
        <w:r>
          <w:rPr>
            <w:rFonts w:ascii="Calibri" w:eastAsia="Calibri" w:hAnsi="Calibri" w:cs="Calibri"/>
            <w:color w:val="000000"/>
            <w:sz w:val="22"/>
          </w:rPr>
          <w:t>radio-controlled vehicle</w:t>
        </w:r>
      </w:hyperlink>
      <w:r>
        <w:rPr>
          <w:rFonts w:ascii="Calibri" w:eastAsia="Calibri" w:hAnsi="Calibri" w:cs="Calibri"/>
          <w:color w:val="000000"/>
          <w:sz w:val="22"/>
          <w:lang w:eastAsia="ko-KR"/>
        </w:rPr>
        <w:t xml:space="preserve"> </w:t>
      </w:r>
      <w:r>
        <w:rPr>
          <w:rStyle w:val="Hyperlink"/>
          <w:rFonts w:ascii="Calibri" w:eastAsia="Calibri" w:hAnsi="Calibri" w:cs="Calibri"/>
          <w:color w:val="000000"/>
          <w:sz w:val="22"/>
          <w:u w:val="none"/>
        </w:rPr>
        <w:t>from the driver or pilot's viewpoint.</w:t>
      </w:r>
    </w:p>
    <w:p w14:paraId="78CA0596" w14:textId="77777777" w:rsidR="000A72F9" w:rsidRDefault="000A72F9">
      <w:pPr>
        <w:rPr>
          <w:rFonts w:ascii="Calibri" w:eastAsia="Calibri" w:hAnsi="Calibri" w:cs="Calibri"/>
          <w:color w:val="000000"/>
          <w:sz w:val="22"/>
          <w:lang w:eastAsia="ko-KR"/>
        </w:rPr>
      </w:pPr>
    </w:p>
    <w:p w14:paraId="78CA0597" w14:textId="1C27EF51" w:rsidR="000A72F9" w:rsidRDefault="00D31DB3">
      <w:pPr>
        <w:rPr>
          <w:rFonts w:ascii="Calibri" w:eastAsia="Calibri" w:hAnsi="Calibri" w:cs="Calibri"/>
          <w:color w:val="000000"/>
          <w:sz w:val="22"/>
          <w:lang w:eastAsia="ko-KR"/>
        </w:rPr>
      </w:pPr>
      <w:r>
        <w:rPr>
          <w:rFonts w:ascii="Calibri" w:eastAsia="Calibri" w:hAnsi="Calibri" w:cs="Calibri"/>
          <w:color w:val="000000"/>
          <w:sz w:val="22"/>
          <w:lang w:eastAsia="ko-KR"/>
        </w:rPr>
        <w:t>Drone operation</w:t>
      </w:r>
      <w:r>
        <w:rPr>
          <w:rFonts w:ascii="Calibri" w:eastAsia="Calibri" w:hAnsi="Calibri" w:cs="Calibri" w:hint="eastAsia"/>
          <w:color w:val="000000"/>
          <w:sz w:val="22"/>
          <w:lang w:eastAsia="ko-KR"/>
        </w:rPr>
        <w:tab/>
      </w:r>
      <w:r>
        <w:rPr>
          <w:rFonts w:ascii="Calibri" w:eastAsia="Calibri" w:hAnsi="Calibri" w:cs="Calibri" w:hint="eastAsia"/>
          <w:color w:val="000000"/>
          <w:sz w:val="22"/>
          <w:lang w:eastAsia="ko-KR"/>
        </w:rPr>
        <w:tab/>
      </w:r>
      <w:r>
        <w:rPr>
          <w:rFonts w:ascii="Calibri" w:eastAsia="Calibri" w:hAnsi="Calibri" w:cs="Calibri"/>
          <w:color w:val="000000"/>
          <w:sz w:val="22"/>
          <w:lang w:eastAsia="ko-KR"/>
        </w:rPr>
        <w:t>C</w:t>
      </w:r>
      <w:r>
        <w:rPr>
          <w:rFonts w:ascii="Calibri" w:eastAsia="Calibri" w:hAnsi="Calibri" w:cs="Calibri"/>
          <w:color w:val="000000"/>
          <w:sz w:val="22"/>
        </w:rPr>
        <w:t>ontrol</w:t>
      </w:r>
      <w:r>
        <w:rPr>
          <w:rFonts w:ascii="Calibri" w:eastAsia="Calibri" w:hAnsi="Calibri" w:cs="Calibri"/>
          <w:color w:val="000000"/>
          <w:sz w:val="22"/>
          <w:lang w:eastAsia="ko-KR"/>
        </w:rPr>
        <w:t>ling drones</w:t>
      </w:r>
      <w:r>
        <w:rPr>
          <w:rFonts w:ascii="Calibri" w:eastAsia="Calibri" w:hAnsi="Calibri" w:cs="Calibri"/>
          <w:color w:val="000000"/>
          <w:sz w:val="22"/>
        </w:rPr>
        <w:t xml:space="preserve"> </w:t>
      </w:r>
      <w:r>
        <w:rPr>
          <w:rFonts w:ascii="Calibri" w:eastAsia="Calibri" w:hAnsi="Calibri" w:cs="Calibri"/>
          <w:color w:val="000000"/>
          <w:sz w:val="22"/>
          <w:lang w:eastAsia="ko-KR"/>
        </w:rPr>
        <w:t xml:space="preserve">and </w:t>
      </w:r>
      <w:del w:id="73" w:author="Jillian Carson-Jackson" w:date="2024-10-03T22:09:00Z" w16du:dateUtc="2024-10-03T12:09:00Z">
        <w:r w:rsidDel="009A63E5">
          <w:rPr>
            <w:rFonts w:ascii="Calibri" w:eastAsia="Calibri" w:hAnsi="Calibri" w:cs="Calibri"/>
            <w:color w:val="000000"/>
            <w:sz w:val="22"/>
          </w:rPr>
          <w:delText>anal</w:delText>
        </w:r>
        <w:r w:rsidDel="009A63E5">
          <w:rPr>
            <w:rFonts w:ascii="Calibri" w:eastAsia="Calibri" w:hAnsi="Calibri" w:cs="Calibri"/>
            <w:color w:val="000000"/>
            <w:sz w:val="22"/>
            <w:lang w:eastAsia="ko-KR"/>
          </w:rPr>
          <w:delText>izing</w:delText>
        </w:r>
      </w:del>
      <w:ins w:id="74" w:author="Jillian Carson-Jackson" w:date="2024-10-03T22:09:00Z" w16du:dateUtc="2024-10-03T12:09:00Z">
        <w:r w:rsidR="009A63E5">
          <w:rPr>
            <w:rFonts w:ascii="Calibri" w:eastAsia="Calibri" w:hAnsi="Calibri" w:cs="Calibri"/>
            <w:color w:val="000000"/>
            <w:sz w:val="22"/>
          </w:rPr>
          <w:t>anal</w:t>
        </w:r>
        <w:r w:rsidR="009A63E5">
          <w:rPr>
            <w:rFonts w:ascii="Calibri" w:eastAsia="Calibri" w:hAnsi="Calibri" w:cs="Calibri"/>
            <w:color w:val="000000"/>
            <w:sz w:val="22"/>
            <w:lang w:eastAsia="ko-KR"/>
          </w:rPr>
          <w:t>ysing</w:t>
        </w:r>
      </w:ins>
      <w:r>
        <w:rPr>
          <w:rFonts w:ascii="Calibri" w:eastAsia="Calibri" w:hAnsi="Calibri" w:cs="Calibri"/>
          <w:color w:val="000000"/>
          <w:sz w:val="22"/>
        </w:rPr>
        <w:t xml:space="preserve"> </w:t>
      </w:r>
      <w:r>
        <w:rPr>
          <w:rFonts w:ascii="Calibri" w:eastAsia="Calibri" w:hAnsi="Calibri" w:cs="Calibri"/>
          <w:color w:val="000000"/>
          <w:sz w:val="22"/>
          <w:lang w:eastAsia="ko-KR"/>
        </w:rPr>
        <w:t xml:space="preserve">data </w:t>
      </w:r>
      <w:del w:id="75" w:author="Jillian Carson-Jackson" w:date="2024-10-03T22:09:00Z" w16du:dateUtc="2024-10-03T12:09:00Z">
        <w:r w:rsidDel="009A63E5">
          <w:rPr>
            <w:rFonts w:ascii="Calibri" w:eastAsia="Calibri" w:hAnsi="Calibri" w:cs="Calibri"/>
            <w:color w:val="000000"/>
            <w:sz w:val="22"/>
            <w:lang w:eastAsia="ko-KR"/>
          </w:rPr>
          <w:delText>aquired</w:delText>
        </w:r>
      </w:del>
      <w:ins w:id="76" w:author="Jillian Carson-Jackson" w:date="2024-10-03T22:09:00Z" w16du:dateUtc="2024-10-03T12:09:00Z">
        <w:r w:rsidR="009A63E5">
          <w:rPr>
            <w:rFonts w:ascii="Calibri" w:eastAsia="Calibri" w:hAnsi="Calibri" w:cs="Calibri"/>
            <w:color w:val="000000"/>
            <w:sz w:val="22"/>
            <w:lang w:eastAsia="ko-KR"/>
          </w:rPr>
          <w:t>acquired</w:t>
        </w:r>
      </w:ins>
      <w:r>
        <w:rPr>
          <w:rFonts w:ascii="Calibri" w:eastAsia="Calibri" w:hAnsi="Calibri" w:cs="Calibri"/>
          <w:color w:val="000000"/>
          <w:sz w:val="22"/>
        </w:rPr>
        <w:t>, inspect</w:t>
      </w:r>
      <w:r>
        <w:rPr>
          <w:rFonts w:ascii="Calibri" w:eastAsia="Calibri" w:hAnsi="Calibri" w:cs="Calibri"/>
          <w:color w:val="000000"/>
          <w:sz w:val="22"/>
          <w:lang w:eastAsia="ko-KR"/>
        </w:rPr>
        <w:t xml:space="preserve">ing </w:t>
      </w:r>
      <w:r>
        <w:rPr>
          <w:rFonts w:ascii="Calibri" w:eastAsia="Calibri" w:hAnsi="Calibri" w:cs="Calibri"/>
          <w:color w:val="000000"/>
          <w:sz w:val="22"/>
        </w:rPr>
        <w:t>and maint</w:t>
      </w:r>
      <w:r>
        <w:rPr>
          <w:rFonts w:ascii="Calibri" w:eastAsia="Calibri" w:hAnsi="Calibri" w:cs="Calibri"/>
          <w:color w:val="000000"/>
          <w:sz w:val="22"/>
          <w:lang w:eastAsia="ko-KR"/>
        </w:rPr>
        <w:t>aining</w:t>
      </w:r>
      <w:r>
        <w:rPr>
          <w:rFonts w:ascii="Calibri" w:eastAsia="Calibri" w:hAnsi="Calibri" w:cs="Calibri"/>
          <w:color w:val="000000"/>
          <w:sz w:val="22"/>
        </w:rPr>
        <w:t xml:space="preserve"> </w:t>
      </w:r>
      <w:r>
        <w:rPr>
          <w:rFonts w:ascii="Calibri" w:eastAsia="Calibri" w:hAnsi="Calibri" w:cs="Calibri"/>
          <w:color w:val="000000"/>
          <w:sz w:val="22"/>
          <w:lang w:eastAsia="ko-KR"/>
        </w:rPr>
        <w:t>drones</w:t>
      </w:r>
      <w:r>
        <w:rPr>
          <w:rFonts w:ascii="Calibri" w:eastAsia="Calibri" w:hAnsi="Calibri" w:cs="Calibri"/>
          <w:color w:val="000000"/>
          <w:sz w:val="22"/>
        </w:rPr>
        <w:t xml:space="preserve"> and equipment</w:t>
      </w:r>
    </w:p>
    <w:p w14:paraId="78CA0598" w14:textId="77777777" w:rsidR="000A72F9" w:rsidRDefault="000A72F9">
      <w:pPr>
        <w:rPr>
          <w:rFonts w:ascii="Calibri" w:eastAsia="Calibri" w:hAnsi="Calibri" w:cs="Calibri"/>
          <w:color w:val="000000"/>
          <w:sz w:val="22"/>
          <w:lang w:eastAsia="ko-KR"/>
        </w:rPr>
      </w:pPr>
    </w:p>
    <w:p w14:paraId="78CA0599" w14:textId="77777777" w:rsidR="000A72F9" w:rsidRDefault="000A72F9">
      <w:pPr>
        <w:rPr>
          <w:rFonts w:ascii="Calibri" w:eastAsia="Calibri" w:hAnsi="Calibri" w:cs="Calibri"/>
          <w:color w:val="FF0000"/>
          <w:lang w:eastAsia="ko-KR"/>
        </w:rPr>
      </w:pPr>
    </w:p>
    <w:p w14:paraId="78CA059A" w14:textId="77777777" w:rsidR="000A72F9" w:rsidRDefault="00D31DB3">
      <w:pPr>
        <w:pStyle w:val="Heading1"/>
        <w:rPr>
          <w:lang w:eastAsia="ko-KR"/>
        </w:rPr>
      </w:pPr>
      <w:bookmarkStart w:id="77" w:name="_Toc1713448405"/>
      <w:commentRangeStart w:id="78"/>
      <w:r>
        <w:rPr>
          <w:rFonts w:hint="eastAsia"/>
          <w:lang w:eastAsia="ko-KR"/>
        </w:rPr>
        <w:t>reference</w:t>
      </w:r>
      <w:bookmarkEnd w:id="77"/>
      <w:r>
        <w:rPr>
          <w:rFonts w:hint="eastAsia"/>
          <w:lang w:eastAsia="ko-KR"/>
        </w:rPr>
        <w:t>s</w:t>
      </w:r>
      <w:commentRangeEnd w:id="78"/>
      <w:r w:rsidR="009A63E5">
        <w:rPr>
          <w:rStyle w:val="CommentReference"/>
          <w:rFonts w:asciiTheme="minorHAnsi" w:eastAsiaTheme="minorHAnsi" w:hAnsiTheme="minorHAnsi" w:cstheme="minorBidi"/>
          <w:b w:val="0"/>
          <w:bCs w:val="0"/>
          <w:caps w:val="0"/>
          <w:color w:val="auto"/>
        </w:rPr>
        <w:commentReference w:id="78"/>
      </w:r>
    </w:p>
    <w:p w14:paraId="78CA059B" w14:textId="77777777" w:rsidR="000A72F9" w:rsidRDefault="00D31DB3">
      <w:pPr>
        <w:pStyle w:val="Bullet1-recommendation"/>
        <w:numPr>
          <w:ilvl w:val="0"/>
          <w:numId w:val="3"/>
        </w:numPr>
        <w:rPr>
          <w:lang w:eastAsia="ko-KR"/>
        </w:rPr>
      </w:pPr>
      <w:r>
        <w:rPr>
          <w:rFonts w:hint="eastAsia"/>
          <w:lang w:eastAsia="ko-KR"/>
        </w:rPr>
        <w:t xml:space="preserve">IALA Standard 1020 Marine Aids to Navigation Design and Delivery </w:t>
      </w:r>
    </w:p>
    <w:p w14:paraId="78CA059C" w14:textId="77777777" w:rsidR="000A72F9" w:rsidRDefault="00D31DB3">
      <w:pPr>
        <w:pStyle w:val="Bullet1-recommendation"/>
        <w:numPr>
          <w:ilvl w:val="0"/>
          <w:numId w:val="3"/>
        </w:numPr>
        <w:rPr>
          <w:lang w:eastAsia="ko-KR"/>
        </w:rPr>
      </w:pPr>
      <w:r>
        <w:rPr>
          <w:rFonts w:hint="eastAsia"/>
          <w:lang w:eastAsia="ko-KR"/>
        </w:rPr>
        <w:t>IALA Recommendation R1018 Responsible Design, Operation and Maintenance on the provision of Marine AtoN</w:t>
      </w:r>
    </w:p>
    <w:p w14:paraId="78CA059D" w14:textId="77777777" w:rsidR="000A72F9" w:rsidRDefault="00D31DB3">
      <w:pPr>
        <w:pStyle w:val="Bullet1-recommendation"/>
        <w:numPr>
          <w:ilvl w:val="0"/>
          <w:numId w:val="3"/>
        </w:numPr>
        <w:rPr>
          <w:lang w:eastAsia="ko-KR"/>
        </w:rPr>
      </w:pPr>
      <w:r>
        <w:rPr>
          <w:lang w:eastAsia="ko-KR"/>
        </w:rPr>
        <w:t>The Drone and Model Aircraft Code in UK(register-drones.caa.co.uk/drone-code)</w:t>
      </w:r>
    </w:p>
    <w:p w14:paraId="78CA059E" w14:textId="10BB2D29" w:rsidR="000A72F9" w:rsidRDefault="00D31DB3">
      <w:pPr>
        <w:pStyle w:val="Bullet1-recommendation"/>
        <w:numPr>
          <w:ilvl w:val="0"/>
          <w:numId w:val="3"/>
        </w:numPr>
        <w:rPr>
          <w:lang w:eastAsia="ko-KR"/>
        </w:rPr>
      </w:pPr>
      <w:r>
        <w:rPr>
          <w:color w:val="000000"/>
          <w:lang w:eastAsia="ko-KR"/>
        </w:rPr>
        <w:t xml:space="preserve">Korea Ministry of Oceans and Fisheries Unmanned Aerial Vehicle </w:t>
      </w:r>
      <w:del w:id="79" w:author="Jillian Carson-Jackson" w:date="2024-10-03T22:09:00Z" w16du:dateUtc="2024-10-03T12:09:00Z">
        <w:r w:rsidDel="009A63E5">
          <w:rPr>
            <w:color w:val="000000"/>
            <w:lang w:eastAsia="ko-KR"/>
          </w:rPr>
          <w:delText>Guildeline</w:delText>
        </w:r>
      </w:del>
      <w:ins w:id="80" w:author="Jillian Carson-Jackson" w:date="2024-10-03T22:09:00Z" w16du:dateUtc="2024-10-03T12:09:00Z">
        <w:r w:rsidR="009A63E5">
          <w:rPr>
            <w:color w:val="000000"/>
            <w:lang w:eastAsia="ko-KR"/>
          </w:rPr>
          <w:t xml:space="preserve">Guidelines </w:t>
        </w:r>
      </w:ins>
      <w:r>
        <w:rPr>
          <w:color w:val="000000"/>
          <w:lang w:eastAsia="ko-KR"/>
        </w:rPr>
        <w:t>(www.mof.go.kr)</w:t>
      </w:r>
    </w:p>
    <w:p w14:paraId="78CA059F" w14:textId="77777777" w:rsidR="000A72F9" w:rsidRDefault="00D31DB3">
      <w:pPr>
        <w:pStyle w:val="Bullet1-recommendation"/>
        <w:numPr>
          <w:ilvl w:val="0"/>
          <w:numId w:val="3"/>
        </w:numPr>
        <w:rPr>
          <w:lang w:eastAsia="ko-KR"/>
        </w:rPr>
      </w:pPr>
      <w:r>
        <w:rPr>
          <w:lang w:eastAsia="ko-KR"/>
        </w:rPr>
        <w:t>Federal Aviation Administration(faa.gov/</w:t>
      </w:r>
      <w:proofErr w:type="spellStart"/>
      <w:r>
        <w:rPr>
          <w:lang w:eastAsia="ko-KR"/>
        </w:rPr>
        <w:t>uas</w:t>
      </w:r>
      <w:proofErr w:type="spellEnd"/>
      <w:r>
        <w:rPr>
          <w:lang w:eastAsia="ko-KR"/>
        </w:rPr>
        <w:t>)</w:t>
      </w:r>
    </w:p>
    <w:p w14:paraId="78CA05A0" w14:textId="77777777" w:rsidR="000A72F9" w:rsidRDefault="00D31DB3">
      <w:pPr>
        <w:pStyle w:val="Bullet1-recommendation"/>
        <w:numPr>
          <w:ilvl w:val="0"/>
          <w:numId w:val="3"/>
        </w:numPr>
        <w:rPr>
          <w:color w:val="000000"/>
          <w:lang w:eastAsia="ko-KR"/>
        </w:rPr>
      </w:pPr>
      <w:r>
        <w:rPr>
          <w:color w:val="000000"/>
          <w:lang w:eastAsia="ko-KR"/>
        </w:rPr>
        <w:t>Australian Civil Aviation Safety Authority(casa.gov.au/</w:t>
      </w:r>
      <w:proofErr w:type="spellStart"/>
      <w:r>
        <w:rPr>
          <w:color w:val="000000"/>
          <w:lang w:eastAsia="ko-KR"/>
        </w:rPr>
        <w:t>knowyourdrone</w:t>
      </w:r>
      <w:proofErr w:type="spellEnd"/>
      <w:r>
        <w:rPr>
          <w:color w:val="000000"/>
          <w:lang w:eastAsia="ko-KR"/>
        </w:rPr>
        <w:t>/drone-rules)</w:t>
      </w:r>
    </w:p>
    <w:p w14:paraId="78CA05A1" w14:textId="77777777" w:rsidR="000A72F9" w:rsidRDefault="00D31DB3">
      <w:pPr>
        <w:pStyle w:val="Bullet1-recommendation"/>
        <w:numPr>
          <w:ilvl w:val="0"/>
          <w:numId w:val="3"/>
        </w:numPr>
        <w:rPr>
          <w:color w:val="000000"/>
          <w:lang w:eastAsia="ko-KR"/>
        </w:rPr>
      </w:pPr>
      <w:r>
        <w:rPr>
          <w:color w:val="000000"/>
          <w:lang w:eastAsia="ko-KR"/>
        </w:rPr>
        <w:t>Danish Civil Aviation and railway authority(droneregler.dk/</w:t>
      </w:r>
      <w:proofErr w:type="spellStart"/>
      <w:r>
        <w:rPr>
          <w:color w:val="000000"/>
          <w:lang w:eastAsia="ko-KR"/>
        </w:rPr>
        <w:t>english</w:t>
      </w:r>
      <w:proofErr w:type="spellEnd"/>
      <w:r>
        <w:rPr>
          <w:color w:val="000000"/>
          <w:lang w:eastAsia="ko-KR"/>
        </w:rPr>
        <w:t>)</w:t>
      </w:r>
    </w:p>
    <w:p w14:paraId="78CA05A2" w14:textId="77777777" w:rsidR="000A72F9" w:rsidRDefault="00D31DB3">
      <w:pPr>
        <w:pStyle w:val="Bullet1-recommendation"/>
        <w:numPr>
          <w:ilvl w:val="0"/>
          <w:numId w:val="3"/>
        </w:numPr>
        <w:rPr>
          <w:color w:val="000000"/>
          <w:lang w:eastAsia="ko-KR"/>
        </w:rPr>
      </w:pPr>
      <w:r>
        <w:rPr>
          <w:color w:val="000000"/>
          <w:lang w:eastAsia="ko-KR"/>
        </w:rPr>
        <w:t>CLASS N K Guidelines for ROV/AUV(www.classnk.or.jp)</w:t>
      </w:r>
    </w:p>
    <w:p w14:paraId="78CA05A3" w14:textId="77777777" w:rsidR="000A72F9" w:rsidRDefault="000A72F9">
      <w:pPr>
        <w:pStyle w:val="Bullet1-recommendation"/>
        <w:ind w:firstLine="0"/>
      </w:pPr>
    </w:p>
    <w:sectPr w:rsidR="000A72F9">
      <w:headerReference w:type="even" r:id="rId30"/>
      <w:headerReference w:type="default" r:id="rId31"/>
      <w:footerReference w:type="even" r:id="rId32"/>
      <w:headerReference w:type="first" r:id="rId33"/>
      <w:footerReference w:type="first" r:id="rId34"/>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2" w:author="Author" w:date="2024-10-02T23:27:00Z" w:initials="A">
    <w:p w14:paraId="1CF1C456" w14:textId="77777777" w:rsidR="009A63E5" w:rsidRDefault="006A1C4C" w:rsidP="009A63E5">
      <w:pPr>
        <w:pStyle w:val="CommentText"/>
      </w:pPr>
      <w:r>
        <w:rPr>
          <w:rStyle w:val="CommentReference"/>
        </w:rPr>
        <w:annotationRef/>
      </w:r>
      <w:r w:rsidR="009A63E5">
        <w:t>Different operational and regulatory environments for Aerial, floating and underwater.  Suggest that the guideline address each of these individually (i.e develop the document with a section for aerial, floating and underwater). Also, consider land vehicles (ROVs)</w:t>
      </w:r>
    </w:p>
  </w:comment>
  <w:comment w:id="18" w:author="Jillian Carson-Jackson" w:date="2024-10-03T18:44:00Z" w:initials="JCJ">
    <w:p w14:paraId="7E6FF4EA" w14:textId="277AE552" w:rsidR="00DD4222" w:rsidRDefault="00DD4222" w:rsidP="00DD4222">
      <w:pPr>
        <w:pStyle w:val="CommentText"/>
      </w:pPr>
      <w:r>
        <w:rPr>
          <w:rStyle w:val="CommentReference"/>
        </w:rPr>
        <w:annotationRef/>
      </w:r>
      <w:r>
        <w:rPr>
          <w:lang w:val="en-US"/>
        </w:rPr>
        <w:t>Terminology could be confusion, noting the use of terms such as Competent Authority</w:t>
      </w:r>
    </w:p>
  </w:comment>
  <w:comment w:id="24" w:author="Author" w:date="2024-10-02T23:31:00Z" w:initials="A">
    <w:p w14:paraId="5AB7CF91" w14:textId="7ADF3D1E" w:rsidR="007D05AB" w:rsidRDefault="005946F3" w:rsidP="007D05AB">
      <w:pPr>
        <w:pStyle w:val="CommentText"/>
      </w:pPr>
      <w:r>
        <w:rPr>
          <w:rStyle w:val="CommentReference"/>
        </w:rPr>
        <w:annotationRef/>
      </w:r>
      <w:r w:rsidR="007D05AB">
        <w:t xml:space="preserve"> Request ARM confirm for the floating and underwater - are they still called drone pilots? </w:t>
      </w:r>
    </w:p>
  </w:comment>
  <w:comment w:id="27" w:author="Author" w:date="2024-10-02T23:31:00Z" w:initials="A">
    <w:p w14:paraId="4EC2A984" w14:textId="1DB19374" w:rsidR="005946F3" w:rsidRDefault="005946F3" w:rsidP="005946F3">
      <w:pPr>
        <w:pStyle w:val="CommentText"/>
      </w:pPr>
      <w:r>
        <w:rPr>
          <w:rStyle w:val="CommentReference"/>
        </w:rPr>
        <w:annotationRef/>
      </w:r>
      <w:r>
        <w:rPr>
          <w:lang w:val="en-US"/>
        </w:rPr>
        <w:t xml:space="preserve">Note initial comment regarding separate sections for each - aerial, floating and underwater. </w:t>
      </w:r>
    </w:p>
  </w:comment>
  <w:comment w:id="32" w:author="Jillian Carson-Jackson" w:date="2024-10-03T20:55:00Z" w:initials="JCJ">
    <w:p w14:paraId="15D1DE9E" w14:textId="77777777" w:rsidR="00DB129F" w:rsidRDefault="00DB129F" w:rsidP="00DB129F">
      <w:pPr>
        <w:pStyle w:val="CommentText"/>
      </w:pPr>
      <w:r>
        <w:rPr>
          <w:rStyle w:val="CommentReference"/>
        </w:rPr>
        <w:annotationRef/>
      </w:r>
      <w:r>
        <w:t>Include specifics for the operational environment</w:t>
      </w:r>
    </w:p>
  </w:comment>
  <w:comment w:id="33" w:author="Author" w:date="2024-10-02T23:34:00Z" w:initials="A">
    <w:p w14:paraId="67A17A3F" w14:textId="6D9DE705" w:rsidR="00F202F9" w:rsidRDefault="00F202F9" w:rsidP="00F202F9">
      <w:pPr>
        <w:pStyle w:val="CommentText"/>
      </w:pPr>
      <w:r>
        <w:rPr>
          <w:rStyle w:val="CommentReference"/>
        </w:rPr>
        <w:annotationRef/>
      </w:r>
      <w:r>
        <w:rPr>
          <w:lang w:val="en-US"/>
        </w:rPr>
        <w:t xml:space="preserve">Add in risk assessment for the specific activity (type of operation) being undertaken with the drone.  </w:t>
      </w:r>
    </w:p>
  </w:comment>
  <w:comment w:id="39" w:author="Author" w:date="2024-10-02T23:36:00Z" w:initials="A">
    <w:p w14:paraId="7F4306E5" w14:textId="77777777" w:rsidR="00DD4222" w:rsidRDefault="00CF278F" w:rsidP="00DD4222">
      <w:pPr>
        <w:pStyle w:val="CommentText"/>
      </w:pPr>
      <w:r>
        <w:rPr>
          <w:rStyle w:val="CommentReference"/>
        </w:rPr>
        <w:annotationRef/>
      </w:r>
      <w:r w:rsidR="00DD4222">
        <w:t xml:space="preserve">Consider revising this section to align with the implementation of a Drone Operations Manual </w:t>
      </w:r>
    </w:p>
  </w:comment>
  <w:comment w:id="62" w:author="Author" w:date="2024-10-02T23:38:00Z" w:initials="A">
    <w:p w14:paraId="0644ABAA" w14:textId="77777777" w:rsidR="006579FA" w:rsidRDefault="00F15DCA" w:rsidP="006579FA">
      <w:pPr>
        <w:pStyle w:val="CommentText"/>
      </w:pPr>
      <w:r>
        <w:rPr>
          <w:rStyle w:val="CommentReference"/>
        </w:rPr>
        <w:annotationRef/>
      </w:r>
      <w:r w:rsidR="006579FA">
        <w:t xml:space="preserve">Propose having including a maintenance section in the operations manual (see previous comment) </w:t>
      </w:r>
    </w:p>
  </w:comment>
  <w:comment w:id="72" w:author="Author" w:date="2024-10-02T23:39:00Z" w:initials="A">
    <w:p w14:paraId="3FAAADBD" w14:textId="77777777" w:rsidR="009A63E5" w:rsidRDefault="000E59F9" w:rsidP="009A63E5">
      <w:pPr>
        <w:pStyle w:val="CommentText"/>
      </w:pPr>
      <w:r>
        <w:rPr>
          <w:rStyle w:val="CommentReference"/>
        </w:rPr>
        <w:annotationRef/>
      </w:r>
      <w:r w:rsidR="009A63E5">
        <w:t>Further addition to the definition section. UAV Unmanned Aerial Vehicle</w:t>
      </w:r>
    </w:p>
    <w:p w14:paraId="11D8038E" w14:textId="77777777" w:rsidR="009A63E5" w:rsidRDefault="009A63E5" w:rsidP="009A63E5">
      <w:pPr>
        <w:pStyle w:val="CommentText"/>
      </w:pPr>
      <w:r>
        <w:t>USV Unmanned Surface Vehicle</w:t>
      </w:r>
    </w:p>
    <w:p w14:paraId="60EC740C" w14:textId="77777777" w:rsidR="009A63E5" w:rsidRDefault="009A63E5" w:rsidP="009A63E5">
      <w:pPr>
        <w:pStyle w:val="CommentText"/>
      </w:pPr>
      <w:r>
        <w:t>UUV Unmanned Underwater Vehicle</w:t>
      </w:r>
    </w:p>
  </w:comment>
  <w:comment w:id="78" w:author="Jillian Carson-Jackson" w:date="2024-10-03T22:08:00Z" w:initials="JCJ">
    <w:p w14:paraId="2B300058" w14:textId="77777777" w:rsidR="009A63E5" w:rsidRDefault="009A63E5" w:rsidP="009A63E5">
      <w:pPr>
        <w:pStyle w:val="CommentText"/>
      </w:pPr>
      <w:r>
        <w:rPr>
          <w:rStyle w:val="CommentReference"/>
        </w:rPr>
        <w:annotationRef/>
      </w:r>
      <w:r>
        <w:t xml:space="preserve">Include EASA in this Annex </w:t>
      </w:r>
    </w:p>
    <w:p w14:paraId="3104B5D7" w14:textId="77777777" w:rsidR="009A63E5" w:rsidRDefault="009A63E5" w:rsidP="009A63E5">
      <w:pPr>
        <w:pStyle w:val="CommentText"/>
      </w:pPr>
      <w:hyperlink r:id="rId1" w:history="1">
        <w:r w:rsidRPr="006E0219">
          <w:rPr>
            <w:rStyle w:val="Hyperlink"/>
          </w:rPr>
          <w:t>https://www.easa.europa.eu/en/domains/civil-drones</w:t>
        </w:r>
      </w:hyperlink>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CF1C456" w15:done="0"/>
  <w15:commentEx w15:paraId="7E6FF4EA" w15:done="0"/>
  <w15:commentEx w15:paraId="5AB7CF91" w15:done="0"/>
  <w15:commentEx w15:paraId="4EC2A984" w15:done="0"/>
  <w15:commentEx w15:paraId="15D1DE9E" w15:done="0"/>
  <w15:commentEx w15:paraId="67A17A3F" w15:done="0"/>
  <w15:commentEx w15:paraId="7F4306E5" w15:done="0"/>
  <w15:commentEx w15:paraId="0644ABAA" w15:done="0"/>
  <w15:commentEx w15:paraId="60EC740C" w15:done="0"/>
  <w15:commentEx w15:paraId="3104B5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DAB7089" w16cex:dateUtc="2024-10-02T13:27:00Z"/>
  <w16cex:commentExtensible w16cex:durableId="540B1DBD" w16cex:dateUtc="2024-10-03T08:44:00Z"/>
  <w16cex:commentExtensible w16cex:durableId="053F0146" w16cex:dateUtc="2024-10-02T13:31:00Z"/>
  <w16cex:commentExtensible w16cex:durableId="0A979BEC" w16cex:dateUtc="2024-10-02T13:31:00Z"/>
  <w16cex:commentExtensible w16cex:durableId="4E06122E" w16cex:dateUtc="2024-10-03T10:55:00Z"/>
  <w16cex:commentExtensible w16cex:durableId="379BB9A8" w16cex:dateUtc="2024-10-02T13:34:00Z"/>
  <w16cex:commentExtensible w16cex:durableId="1D60F61B" w16cex:dateUtc="2024-10-02T13:36:00Z"/>
  <w16cex:commentExtensible w16cex:durableId="5744C2CC" w16cex:dateUtc="2024-10-02T13:38:00Z"/>
  <w16cex:commentExtensible w16cex:durableId="565E1FC7" w16cex:dateUtc="2024-10-02T13:39:00Z"/>
  <w16cex:commentExtensible w16cex:durableId="7058A405" w16cex:dateUtc="2024-10-03T1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CF1C456" w16cid:durableId="7DAB7089"/>
  <w16cid:commentId w16cid:paraId="7E6FF4EA" w16cid:durableId="540B1DBD"/>
  <w16cid:commentId w16cid:paraId="5AB7CF91" w16cid:durableId="053F0146"/>
  <w16cid:commentId w16cid:paraId="4EC2A984" w16cid:durableId="0A979BEC"/>
  <w16cid:commentId w16cid:paraId="15D1DE9E" w16cid:durableId="4E06122E"/>
  <w16cid:commentId w16cid:paraId="67A17A3F" w16cid:durableId="379BB9A8"/>
  <w16cid:commentId w16cid:paraId="7F4306E5" w16cid:durableId="1D60F61B"/>
  <w16cid:commentId w16cid:paraId="0644ABAA" w16cid:durableId="5744C2CC"/>
  <w16cid:commentId w16cid:paraId="60EC740C" w16cid:durableId="565E1FC7"/>
  <w16cid:commentId w16cid:paraId="3104B5D7" w16cid:durableId="7058A4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CA05F2" w14:textId="77777777" w:rsidR="00D31DB3" w:rsidRDefault="00D31DB3">
      <w:pPr>
        <w:spacing w:line="240" w:lineRule="auto"/>
      </w:pPr>
      <w:r>
        <w:separator/>
      </w:r>
    </w:p>
  </w:endnote>
  <w:endnote w:type="continuationSeparator" w:id="0">
    <w:p w14:paraId="78CA05F4" w14:textId="77777777" w:rsidR="00D31DB3" w:rsidRDefault="00D31D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한컴산뜻돋움">
    <w:altName w:val="Malgun Gothic"/>
    <w:charset w:val="00"/>
    <w:family w:val="auto"/>
    <w:pitch w:val="default"/>
    <w:sig w:usb0="800002A7" w:usb1="39D7FCFB" w:usb2="00000014" w:usb3="00000001" w:csb0="00080001" w:csb1="00000001"/>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AE" w14:textId="77777777" w:rsidR="000A72F9" w:rsidRDefault="00D31D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CA05AF" w14:textId="77777777" w:rsidR="000A72F9" w:rsidRDefault="00D31DB3">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8CA05B0" w14:textId="77777777" w:rsidR="000A72F9" w:rsidRDefault="00D31DB3">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8CA05B1" w14:textId="77777777" w:rsidR="000A72F9" w:rsidRDefault="00D31DB3">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8CA05B2" w14:textId="77777777" w:rsidR="000A72F9" w:rsidRDefault="000A72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B3" w14:textId="77777777" w:rsidR="000A72F9" w:rsidRDefault="00D31DB3">
    <w:pPr>
      <w:pStyle w:val="Footer"/>
    </w:pPr>
    <w:r>
      <w:rPr>
        <w:noProof/>
        <w:lang w:eastAsia="en-GB"/>
      </w:rPr>
      <mc:AlternateContent>
        <mc:Choice Requires="wps">
          <w:drawing>
            <wp:anchor distT="0" distB="0" distL="114300" distR="114300" simplePos="0" relativeHeight="251651584" behindDoc="0" locked="0" layoutInCell="1" hidden="0" allowOverlap="1" wp14:anchorId="78CA05F4" wp14:editId="78CA05F5">
              <wp:simplePos x="0" y="0"/>
              <wp:positionH relativeFrom="page">
                <wp:posOffset>225425</wp:posOffset>
              </wp:positionH>
              <wp:positionV relativeFrom="page">
                <wp:posOffset>9106535</wp:posOffset>
              </wp:positionV>
              <wp:extent cx="7128000" cy="0"/>
              <wp:effectExtent l="0" t="0" r="0" b="0"/>
              <wp:wrapNone/>
              <wp:docPr id="2063" name="shape20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47D4B576" id="shape2063" o:spid="_x0000_s1026" style="position:absolute;z-index:251651584;visibility:visible;mso-wrap-style:square;mso-wrap-distance-left:9pt;mso-wrap-distance-top:0;mso-wrap-distance-right:9pt;mso-wrap-distance-bottom:0;mso-position-horizontal:absolute;mso-position-horizontal-relative:page;mso-position-vertical:absolute;mso-position-vertical-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" strokecolor="#00558c [3204]" strokeweight="1pt">
              <o:lock v:ext="edit" shapetype="f"/>
              <w10:wrap anchorx="page" anchory="page"/>
            </v:line>
          </w:pict>
        </mc:Fallback>
      </mc:AlternateContent>
    </w:r>
    <w:r>
      <w:rPr>
        <w:noProof/>
        <w:lang w:eastAsia="en-GB"/>
      </w:rPr>
      <w:drawing>
        <wp:anchor distT="0" distB="0" distL="114300" distR="114300" simplePos="0" relativeHeight="251649536" behindDoc="1" locked="0" layoutInCell="1" hidden="0" allowOverlap="1" wp14:anchorId="78CA05F6" wp14:editId="78CA05F7">
          <wp:simplePos x="0" y="0"/>
          <wp:positionH relativeFrom="page">
            <wp:posOffset>786696</wp:posOffset>
          </wp:positionH>
          <wp:positionV relativeFrom="page">
            <wp:posOffset>9725025</wp:posOffset>
          </wp:positionV>
          <wp:extent cx="3247200" cy="723600"/>
          <wp:effectExtent l="0" t="0" r="0" b="0"/>
          <wp:wrapNone/>
          <wp:docPr id="2064" name="shape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3247200" cy="723600"/>
                  </a:xfrm>
                  <a:prstGeom prst="rect">
                    <a:avLst/>
                  </a:prstGeom>
                </pic:spPr>
              </pic:pic>
            </a:graphicData>
          </a:graphic>
        </wp:anchor>
      </w:drawing>
    </w:r>
    <w:r>
      <w:t xml:space="preserve"> </w:t>
    </w:r>
  </w:p>
  <w:p w14:paraId="78CA05B4" w14:textId="77777777" w:rsidR="000A72F9" w:rsidRDefault="000A72F9">
    <w:pPr>
      <w:pStyle w:val="Footer"/>
    </w:pPr>
  </w:p>
  <w:p w14:paraId="78CA05B5" w14:textId="77777777" w:rsidR="000A72F9" w:rsidRDefault="00D31DB3">
    <w:pPr>
      <w:pStyle w:val="Footer"/>
      <w:tabs>
        <w:tab w:val="left" w:pos="1781"/>
      </w:tabs>
    </w:pPr>
    <w:r>
      <w:tab/>
    </w:r>
  </w:p>
  <w:p w14:paraId="78CA05B6" w14:textId="77777777" w:rsidR="000A72F9" w:rsidRDefault="000A72F9">
    <w:pPr>
      <w:pStyle w:val="Footer"/>
    </w:pPr>
  </w:p>
  <w:p w14:paraId="78CA05B7" w14:textId="77777777" w:rsidR="000A72F9" w:rsidRDefault="00D31DB3">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BB" w14:textId="77777777" w:rsidR="000A72F9" w:rsidRDefault="00D31DB3">
    <w:r>
      <w:rPr>
        <w:noProof/>
        <w:lang w:eastAsia="en-GB"/>
      </w:rPr>
      <mc:AlternateContent>
        <mc:Choice Requires="wps">
          <w:drawing>
            <wp:anchor distT="0" distB="0" distL="114300" distR="114300" simplePos="0" relativeHeight="251653632" behindDoc="0" locked="0" layoutInCell="1" hidden="0" allowOverlap="1" wp14:anchorId="78CA05FA" wp14:editId="78CA05FB">
              <wp:simplePos x="0" y="0"/>
              <wp:positionH relativeFrom="page">
                <wp:posOffset>281940</wp:posOffset>
              </wp:positionH>
              <wp:positionV relativeFrom="page">
                <wp:posOffset>9942195</wp:posOffset>
              </wp:positionV>
              <wp:extent cx="7128000" cy="0"/>
              <wp:effectExtent l="0" t="0" r="15875" b="19050"/>
              <wp:wrapNone/>
              <wp:docPr id="2065" name="shape20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0E3B2179" id="shape2065" o:spid="_x0000_s1026" style="position:absolute;z-index:251653632;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" strokecolor="#00558c [3204]" strokeweight="1pt">
              <o:lock v:ext="edit" shapetype="f"/>
              <w10:wrap anchorx="page" anchory="page"/>
            </v:line>
          </w:pict>
        </mc:Fallback>
      </mc:AlternateContent>
    </w:r>
  </w:p>
  <w:p w14:paraId="78CA05BC" w14:textId="77777777" w:rsidR="000A72F9" w:rsidRDefault="00D31DB3">
    <w:pPr>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bCs/>
        <w:noProof/>
        <w:szCs w:val="15"/>
        <w:lang w:val="en-US"/>
      </w:rPr>
      <w:t>Error! Use the Home tab to apply Document title to the text that you want to appear here.</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noProof/>
        <w:szCs w:val="15"/>
      </w:rPr>
      <w:t>Gnnnn</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78CA05BD" w14:textId="77777777" w:rsidR="000A72F9" w:rsidRDefault="00D31DB3">
    <w:pPr>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noProof/>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C7" w14:textId="77777777" w:rsidR="000A72F9" w:rsidRDefault="000A72F9">
    <w:pPr>
      <w:pStyle w:val="Footerportrait"/>
    </w:pPr>
  </w:p>
  <w:p w14:paraId="78CA05C8" w14:textId="72BE8A69" w:rsidR="000A72F9" w:rsidRDefault="00E6527D">
    <w:pPr>
      <w:pStyle w:val="Footerportrait"/>
      <w:rPr>
        <w:rStyle w:val="PageNumber"/>
        <w:b w:val="0"/>
        <w:bCs/>
      </w:rPr>
    </w:pPr>
    <w:fldSimple w:instr=" STYLEREF  &quot;Document type&quot;  \* MERGEFORMAT ">
      <w:r w:rsidR="00514F5F">
        <w:t>IALA Guideline</w:t>
      </w:r>
    </w:fldSimple>
    <w:r w:rsidR="00D31DB3">
      <w:t xml:space="preserve"> </w:t>
    </w:r>
    <w:fldSimple w:instr=" STYLEREF &quot;Document number&quot; \* MERGEFORMAT ">
      <w:r w:rsidR="00514F5F">
        <w:t>Gnnnn</w:t>
      </w:r>
    </w:fldSimple>
    <w:r w:rsidR="00D31DB3">
      <w:t xml:space="preserve"> </w:t>
    </w:r>
    <w:r w:rsidR="00D31DB3">
      <w:fldChar w:fldCharType="begin"/>
    </w:r>
    <w:r w:rsidR="00D31DB3">
      <w:instrText xml:space="preserve"> STYLEREF "Document name" \* MERGEFORMAT </w:instrText>
    </w:r>
    <w:r w:rsidR="00D31DB3">
      <w:fldChar w:fldCharType="separate"/>
    </w:r>
    <w:r w:rsidR="00514F5F">
      <w:rPr>
        <w:b w:val="0"/>
        <w:bCs/>
      </w:rPr>
      <w:t>Error! No text of specified style in document.</w:t>
    </w:r>
    <w:r w:rsidR="00D31DB3">
      <w:fldChar w:fldCharType="end"/>
    </w:r>
  </w:p>
  <w:p w14:paraId="78CA05C9" w14:textId="6C88E31F" w:rsidR="000A72F9" w:rsidRDefault="00E6527D">
    <w:pPr>
      <w:pStyle w:val="Footerportrait"/>
    </w:pPr>
    <w:fldSimple w:instr=" STYLEREF &quot;Edition number&quot; \* MERGEFORMAT ">
      <w:r w:rsidR="00514F5F">
        <w:t>Edition x.x</w:t>
      </w:r>
    </w:fldSimple>
    <w:r w:rsidR="00D31DB3">
      <w:t xml:space="preserve"> </w:t>
    </w:r>
    <w:fldSimple w:instr=" STYLEREF  MRN  \* MERGEFORMAT ">
      <w:r w:rsidR="00514F5F">
        <w:t>urn:mrn:iala:pub:gnnnn</w:t>
      </w:r>
    </w:fldSimple>
    <w:r w:rsidR="00D31DB3">
      <w:tab/>
      <w:t xml:space="preserve">P </w:t>
    </w:r>
    <w:r w:rsidR="00D31DB3">
      <w:rPr>
        <w:rStyle w:val="PageNumber"/>
        <w:szCs w:val="15"/>
      </w:rPr>
      <w:fldChar w:fldCharType="begin"/>
    </w:r>
    <w:r w:rsidR="00D31DB3">
      <w:rPr>
        <w:rStyle w:val="PageNumber"/>
        <w:szCs w:val="15"/>
      </w:rPr>
      <w:instrText xml:space="preserve">PAGE  </w:instrText>
    </w:r>
    <w:r w:rsidR="00D31DB3">
      <w:rPr>
        <w:rStyle w:val="PageNumber"/>
        <w:szCs w:val="15"/>
      </w:rPr>
      <w:fldChar w:fldCharType="separate"/>
    </w:r>
    <w:r w:rsidR="00D31DB3">
      <w:rPr>
        <w:rStyle w:val="PageNumber"/>
        <w:szCs w:val="15"/>
      </w:rPr>
      <w:t>7</w:t>
    </w:r>
    <w:r w:rsidR="00D31DB3">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DD" w14:textId="77777777" w:rsidR="000A72F9" w:rsidRDefault="000A72F9">
    <w:pPr>
      <w:pStyle w:val="Footerportrait"/>
    </w:pPr>
  </w:p>
  <w:p w14:paraId="78CA05DE" w14:textId="77777777" w:rsidR="000A72F9" w:rsidRDefault="00D31DB3">
    <w:pPr>
      <w:pStyle w:val="Footerportrait"/>
      <w:rPr>
        <w:rStyle w:val="PageNumber"/>
        <w:szCs w:val="15"/>
      </w:rPr>
    </w:pPr>
    <w:fldSimple w:instr=" STYLEREF &quot;Document type&quot; \* MERGEFORMAT ">
      <w:r>
        <w:t>IALA Guideline</w:t>
      </w:r>
    </w:fldSimple>
    <w:r>
      <w:t xml:space="preserve"> </w:t>
    </w:r>
    <w:fldSimple w:instr=" STYLEREF &quot;Document number&quot; \* MERGEFORMAT ">
      <w:r>
        <w:rPr>
          <w:bCs/>
        </w:rPr>
        <w:t>Gnnnn</w:t>
      </w:r>
    </w:fldSimple>
    <w:r>
      <w:t xml:space="preserve"> </w:t>
    </w:r>
    <w:fldSimple w:instr=" STYLEREF &quot;Document name&quot; \* MERGEFORMAT ">
      <w:r>
        <w:rPr>
          <w:b w:val="0"/>
          <w:bCs/>
        </w:rPr>
        <w:t>Guideline title</w:t>
      </w:r>
    </w:fldSimple>
  </w:p>
  <w:p w14:paraId="78CA05DF" w14:textId="77777777" w:rsidR="000A72F9" w:rsidRDefault="00D31DB3">
    <w:pPr>
      <w:pStyle w:val="Footerportrait"/>
    </w:pPr>
    <w:fldSimple w:instr=" STYLEREF &quot;Edition number&quot; \* MERGEFORMAT ">
      <w:r>
        <w:t>Edition x.x</w:t>
      </w:r>
    </w:fldSimple>
    <w:r>
      <w:t xml:space="preserve"> </w:t>
    </w:r>
    <w:fldSimple w:instr=" STYLEREF  MRN  \* MERGEFORMAT ">
      <w:r>
        <w:t>urn:mrn:iala:pub:gnnnn</w:t>
      </w:r>
    </w:fldSimple>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E3" w14:textId="77777777" w:rsidR="000A72F9" w:rsidRDefault="00D31DB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CA05E4" w14:textId="77777777" w:rsidR="000A72F9" w:rsidRDefault="00D31DB3">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8CA05E5" w14:textId="77777777" w:rsidR="000A72F9" w:rsidRDefault="00D31DB3">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8CA05E6" w14:textId="77777777" w:rsidR="000A72F9" w:rsidRDefault="00D31DB3">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8CA05E7" w14:textId="77777777" w:rsidR="000A72F9" w:rsidRDefault="000A72F9">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EB" w14:textId="77777777" w:rsidR="000A72F9" w:rsidRDefault="00D31DB3">
    <w:r>
      <w:rPr>
        <w:noProof/>
        <w:lang w:eastAsia="en-GB"/>
      </w:rPr>
      <mc:AlternateContent>
        <mc:Choice Requires="wps">
          <w:drawing>
            <wp:anchor distT="0" distB="0" distL="114300" distR="114300" simplePos="0" relativeHeight="251655680" behindDoc="0" locked="0" layoutInCell="1" hidden="0" allowOverlap="1" wp14:anchorId="78CA0614" wp14:editId="78CA0615">
              <wp:simplePos x="0" y="0"/>
              <wp:positionH relativeFrom="page">
                <wp:posOffset>281940</wp:posOffset>
              </wp:positionH>
              <wp:positionV relativeFrom="page">
                <wp:posOffset>9942195</wp:posOffset>
              </wp:positionV>
              <wp:extent cx="7128000" cy="0"/>
              <wp:effectExtent l="0" t="0" r="15875" b="19050"/>
              <wp:wrapNone/>
              <wp:docPr id="2059" name="shape20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2B52B087" id="shape2059" o:spid="_x0000_s1026" style="position:absolute;z-index:251655680;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" strokecolor="#00558c [3204]" strokeweight="1pt">
              <o:lock v:ext="edit" shapetype="f"/>
              <w10:wrap anchorx="page" anchory="page"/>
            </v:line>
          </w:pict>
        </mc:Fallback>
      </mc:AlternateContent>
    </w:r>
  </w:p>
  <w:p w14:paraId="78CA05EC" w14:textId="77777777" w:rsidR="000A72F9" w:rsidRDefault="00D31DB3">
    <w:pPr>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bCs/>
        <w:noProof/>
        <w:szCs w:val="15"/>
        <w:lang w:val="en-US"/>
      </w:rPr>
      <w:t>Error! Use the Home tab to apply Document title to the text that you want to appear here.</w:t>
    </w:r>
    <w:r>
      <w:rPr>
        <w:szCs w:val="15"/>
      </w:rPr>
      <w:fldChar w:fldCharType="end"/>
    </w:r>
    <w:r>
      <w:rPr>
        <w:szCs w:val="15"/>
        <w:lang w:val="en-US"/>
      </w:rPr>
      <w:t xml:space="preserve"> </w:t>
    </w:r>
    <w:r>
      <w:rPr>
        <w:szCs w:val="15"/>
      </w:rPr>
      <w:fldChar w:fldCharType="begin"/>
    </w:r>
    <w:r>
      <w:rPr>
        <w:szCs w:val="15"/>
        <w:lang w:val="en-US"/>
      </w:rPr>
      <w:instrText xml:space="preserve"> STYLEREF "Document number" \* MERGEFORMAT </w:instrText>
    </w:r>
    <w:r>
      <w:rPr>
        <w:szCs w:val="15"/>
      </w:rPr>
      <w:fldChar w:fldCharType="separate"/>
    </w:r>
    <w:r>
      <w:rPr>
        <w:noProof/>
        <w:szCs w:val="15"/>
      </w:rPr>
      <w:t>Gnnnn</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78CA05ED" w14:textId="77777777" w:rsidR="000A72F9" w:rsidRDefault="00D31DB3">
    <w:pPr>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noProof/>
        <w:szCs w:val="15"/>
      </w:rPr>
      <w:t>3</w:t>
    </w:r>
    <w:r>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CA05EE" w14:textId="77777777" w:rsidR="00D31DB3" w:rsidRDefault="00D31DB3">
      <w:pPr>
        <w:spacing w:line="240" w:lineRule="auto"/>
      </w:pPr>
      <w:r>
        <w:separator/>
      </w:r>
    </w:p>
  </w:footnote>
  <w:footnote w:type="continuationSeparator" w:id="0">
    <w:p w14:paraId="78CA05F0" w14:textId="77777777" w:rsidR="00D31DB3" w:rsidRDefault="00D31D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A4" w14:textId="77777777" w:rsidR="000A72F9" w:rsidRDefault="00514F5F">
    <w:pPr>
      <w:pStyle w:val="Header"/>
    </w:pPr>
    <w:r>
      <w:rPr>
        <w:noProof/>
      </w:rPr>
      <w:pict w14:anchorId="78CA05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style="position:absolute;margin-left:0;margin-top:0;width:50pt;height:50pt;z-index:251657728;visibility:hidden">
          <v:path textpathok="f" o:connecttype="segments"/>
          <v:textpath on="f" fitshape="f"/>
          <o:lock v:ext="edit" selection="t" text="f" shapetype="f"/>
        </v:shape>
      </w:pict>
    </w:r>
    <w:r>
      <w:rPr>
        <w:noProof/>
      </w:rPr>
      <w:pict w14:anchorId="78CA05EF">
        <v:shape id="2049" o:spid="_x0000_s1037" type="#_x0000_t136" style="position:absolute;margin-left:0;margin-top:0;width:449.6pt;height:269.7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E0" w14:textId="77777777" w:rsidR="000A72F9" w:rsidRDefault="00514F5F">
    <w:pPr>
      <w:pStyle w:val="Header"/>
    </w:pPr>
    <w:r>
      <w:rPr>
        <w:noProof/>
      </w:rPr>
      <w:pict w14:anchorId="78CA06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50pt;height:50pt;z-index:251662848;visibility:hidden">
          <v:path textpathok="f" o:connecttype="segments"/>
          <v:textpath on="f" fitshape="f"/>
          <o:lock v:ext="edit" selection="t" text="f" shapetype="f"/>
        </v:shape>
      </w:pict>
    </w:r>
    <w:r>
      <w:rPr>
        <w:noProof/>
      </w:rPr>
      <w:pict w14:anchorId="78CA060D">
        <v:shape id="2055" o:spid="_x0000_s1027" type="#_x0000_t136" style="position:absolute;margin-left:0;margin-top:0;width:449.6pt;height:269.75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E1" w14:textId="77777777" w:rsidR="000A72F9" w:rsidRDefault="00D31DB3">
    <w:pPr>
      <w:pStyle w:val="Header"/>
    </w:pPr>
    <w:r>
      <w:rPr>
        <w:noProof/>
        <w:lang w:eastAsia="en-GB"/>
      </w:rPr>
      <w:drawing>
        <wp:anchor distT="0" distB="0" distL="114300" distR="114300" simplePos="0" relativeHeight="251656704" behindDoc="1" locked="0" layoutInCell="1" hidden="0" allowOverlap="1" wp14:anchorId="78CA060E" wp14:editId="78CA060F">
          <wp:simplePos x="0" y="0"/>
          <wp:positionH relativeFrom="page">
            <wp:posOffset>6848223</wp:posOffset>
          </wp:positionH>
          <wp:positionV relativeFrom="page">
            <wp:posOffset>264</wp:posOffset>
          </wp:positionV>
          <wp:extent cx="720000" cy="720000"/>
          <wp:effectExtent l="0" t="0" r="0" b="0"/>
          <wp:wrapNone/>
          <wp:docPr id="2056" name="shape2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78CA05E2" w14:textId="77777777" w:rsidR="000A72F9" w:rsidRDefault="000A72F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E8" w14:textId="77777777" w:rsidR="000A72F9" w:rsidRDefault="00514F5F">
    <w:pPr>
      <w:pStyle w:val="Header"/>
    </w:pPr>
    <w:r>
      <w:rPr>
        <w:noProof/>
      </w:rPr>
      <w:pict w14:anchorId="78CA06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0pt;height:50pt;z-index:251663872;visibility:hidden">
          <v:path textpathok="f" o:connecttype="segments"/>
          <v:textpath on="f" fitshape="f"/>
          <o:lock v:ext="edit" selection="t" text="f" shapetype="f"/>
        </v:shape>
      </w:pict>
    </w:r>
    <w:r>
      <w:rPr>
        <w:noProof/>
      </w:rPr>
      <w:pict w14:anchorId="78CA0611">
        <v:shape id="2057" o:spid="_x0000_s1025" type="#_x0000_t136" style="position:absolute;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31DB3">
      <w:rPr>
        <w:noProof/>
        <w:lang w:eastAsia="en-GB"/>
      </w:rPr>
      <w:drawing>
        <wp:anchor distT="0" distB="0" distL="114300" distR="114300" simplePos="0" relativeHeight="251654656" behindDoc="1" locked="0" layoutInCell="1" hidden="0" allowOverlap="1" wp14:anchorId="78CA0612" wp14:editId="78CA0613">
          <wp:simplePos x="0" y="0"/>
          <wp:positionH relativeFrom="page">
            <wp:posOffset>6827652</wp:posOffset>
          </wp:positionH>
          <wp:positionV relativeFrom="page">
            <wp:posOffset>0</wp:posOffset>
          </wp:positionV>
          <wp:extent cx="720000" cy="720000"/>
          <wp:effectExtent l="0" t="0" r="4445" b="4445"/>
          <wp:wrapNone/>
          <wp:docPr id="2058" name="shape2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78CA05E9" w14:textId="77777777" w:rsidR="000A72F9" w:rsidRDefault="000A72F9">
    <w:pPr>
      <w:pStyle w:val="Header"/>
    </w:pPr>
  </w:p>
  <w:p w14:paraId="78CA05EA" w14:textId="77777777" w:rsidR="000A72F9" w:rsidRDefault="000A72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A5" w14:textId="689F7BFF" w:rsidR="000A72F9" w:rsidRDefault="00D31DB3" w:rsidP="00514F5F">
    <w:pPr>
      <w:pStyle w:val="Header"/>
      <w:tabs>
        <w:tab w:val="left" w:pos="7070"/>
      </w:tabs>
    </w:pPr>
    <w:r>
      <w:rPr>
        <w:noProof/>
        <w:lang w:eastAsia="en-GB"/>
      </w:rPr>
      <w:drawing>
        <wp:anchor distT="0" distB="0" distL="114300" distR="114300" simplePos="0" relativeHeight="251646464" behindDoc="1" locked="0" layoutInCell="1" hidden="0" allowOverlap="1" wp14:anchorId="78CA05F0" wp14:editId="78CA05F1">
          <wp:simplePos x="0" y="0"/>
          <wp:positionH relativeFrom="page">
            <wp:posOffset>2880360</wp:posOffset>
          </wp:positionH>
          <wp:positionV relativeFrom="page">
            <wp:posOffset>180340</wp:posOffset>
          </wp:positionV>
          <wp:extent cx="1803600" cy="1440000"/>
          <wp:effectExtent l="0" t="0" r="0" b="0"/>
          <wp:wrapNone/>
          <wp:docPr id="2060" name="shape2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1803600" cy="1440000"/>
                  </a:xfrm>
                  <a:prstGeom prst="rect">
                    <a:avLst/>
                  </a:prstGeom>
                </pic:spPr>
              </pic:pic>
            </a:graphicData>
          </a:graphic>
        </wp:anchor>
      </w:drawing>
    </w:r>
    <w:r w:rsidR="00514F5F">
      <w:tab/>
      <w:t xml:space="preserve">                  </w:t>
    </w:r>
    <w:r w:rsidR="00514F5F">
      <w:t>DTEC3-11.2.2.4.1</w:t>
    </w:r>
  </w:p>
  <w:p w14:paraId="78CA05A6" w14:textId="77777777" w:rsidR="000A72F9" w:rsidRDefault="000A72F9">
    <w:pPr>
      <w:pStyle w:val="Header"/>
    </w:pPr>
  </w:p>
  <w:p w14:paraId="78CA05A7" w14:textId="77777777" w:rsidR="000A72F9" w:rsidRDefault="000A72F9">
    <w:pPr>
      <w:pStyle w:val="Header"/>
    </w:pPr>
  </w:p>
  <w:p w14:paraId="78CA05A8" w14:textId="77777777" w:rsidR="000A72F9" w:rsidRDefault="000A72F9">
    <w:pPr>
      <w:pStyle w:val="Header"/>
    </w:pPr>
  </w:p>
  <w:p w14:paraId="78CA05A9" w14:textId="77777777" w:rsidR="000A72F9" w:rsidRDefault="000A72F9">
    <w:pPr>
      <w:pStyle w:val="Header"/>
    </w:pPr>
  </w:p>
  <w:p w14:paraId="78CA05AA" w14:textId="77777777" w:rsidR="000A72F9" w:rsidRDefault="00D31DB3">
    <w:pPr>
      <w:pStyle w:val="Header"/>
    </w:pPr>
    <w:r>
      <w:rPr>
        <w:noProof/>
        <w:lang w:eastAsia="en-GB"/>
      </w:rPr>
      <w:drawing>
        <wp:anchor distT="0" distB="0" distL="114300" distR="114300" simplePos="0" relativeHeight="251645440" behindDoc="1" locked="0" layoutInCell="1" hidden="0" allowOverlap="1" wp14:anchorId="78CA05F2" wp14:editId="78CA05F3">
          <wp:simplePos x="0" y="0"/>
          <wp:positionH relativeFrom="page">
            <wp:posOffset>-9525</wp:posOffset>
          </wp:positionH>
          <wp:positionV relativeFrom="page">
            <wp:posOffset>1386205</wp:posOffset>
          </wp:positionV>
          <wp:extent cx="7555865" cy="2339975"/>
          <wp:effectExtent l="0" t="0" r="0" b="0"/>
          <wp:wrapNone/>
          <wp:docPr id="2061" name="shape2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a:xfrm>
                    <a:off x="0" y="0"/>
                    <a:ext cx="7555865" cy="2339975"/>
                  </a:xfrm>
                  <a:prstGeom prst="rect">
                    <a:avLst/>
                  </a:prstGeom>
                  <a:solidFill>
                    <a:srgbClr val="009FDF"/>
                  </a:solidFill>
                </pic:spPr>
              </pic:pic>
            </a:graphicData>
          </a:graphic>
        </wp:anchor>
      </w:drawing>
    </w:r>
  </w:p>
  <w:p w14:paraId="78CA05AB" w14:textId="77777777" w:rsidR="000A72F9" w:rsidRDefault="000A72F9">
    <w:pPr>
      <w:pStyle w:val="Header"/>
    </w:pPr>
  </w:p>
  <w:p w14:paraId="78CA05AC" w14:textId="77777777" w:rsidR="000A72F9" w:rsidRDefault="000A72F9">
    <w:pPr>
      <w:pStyle w:val="Header"/>
    </w:pPr>
  </w:p>
  <w:p w14:paraId="78CA05AD" w14:textId="77777777" w:rsidR="000A72F9" w:rsidRDefault="000A72F9">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B8" w14:textId="77777777" w:rsidR="000A72F9" w:rsidRDefault="00D31DB3">
    <w:pPr>
      <w:pStyle w:val="Header"/>
    </w:pPr>
    <w:r>
      <w:rPr>
        <w:noProof/>
        <w:lang w:eastAsia="en-GB"/>
      </w:rPr>
      <w:drawing>
        <wp:anchor distT="0" distB="0" distL="114300" distR="114300" simplePos="0" relativeHeight="251652608" behindDoc="1" locked="0" layoutInCell="1" hidden="0" allowOverlap="1" wp14:anchorId="78CA05F8" wp14:editId="78CA05F9">
          <wp:simplePos x="0" y="0"/>
          <wp:positionH relativeFrom="page">
            <wp:posOffset>6827652</wp:posOffset>
          </wp:positionH>
          <wp:positionV relativeFrom="page">
            <wp:posOffset>0</wp:posOffset>
          </wp:positionV>
          <wp:extent cx="720000" cy="720000"/>
          <wp:effectExtent l="0" t="0" r="4445" b="4445"/>
          <wp:wrapNone/>
          <wp:docPr id="2062" name="shape2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78CA05B9" w14:textId="77777777" w:rsidR="000A72F9" w:rsidRDefault="000A72F9">
    <w:pPr>
      <w:pStyle w:val="Header"/>
    </w:pPr>
  </w:p>
  <w:p w14:paraId="78CA05BA" w14:textId="77777777" w:rsidR="000A72F9" w:rsidRDefault="000A72F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BE" w14:textId="77777777" w:rsidR="000A72F9" w:rsidRDefault="00514F5F">
    <w:pPr>
      <w:pStyle w:val="Header"/>
    </w:pPr>
    <w:r>
      <w:rPr>
        <w:noProof/>
      </w:rPr>
      <w:pict w14:anchorId="78CA05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50pt;height:50pt;z-index:251658752;visibility:hidden">
          <v:path textpathok="f" o:connecttype="segments"/>
          <v:textpath on="f" fitshape="f"/>
          <o:lock v:ext="edit" selection="t" text="f" shapetype="f"/>
        </v:shape>
      </w:pict>
    </w:r>
    <w:r>
      <w:rPr>
        <w:noProof/>
      </w:rPr>
      <w:pict w14:anchorId="78CA05FD">
        <v:shape id="2066" o:spid="_x0000_s1035" type="#_x0000_t136" style="position:absolute;margin-left:0;margin-top:0;width:449.6pt;height:269.7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BF" w14:textId="77777777" w:rsidR="000A72F9" w:rsidRDefault="00D31DB3">
    <w:pPr>
      <w:pStyle w:val="Header"/>
      <w:tabs>
        <w:tab w:val="right" w:pos="10205"/>
      </w:tabs>
    </w:pPr>
    <w:r>
      <w:rPr>
        <w:noProof/>
        <w:lang w:eastAsia="en-GB"/>
      </w:rPr>
      <w:drawing>
        <wp:anchor distT="0" distB="0" distL="114300" distR="114300" simplePos="0" relativeHeight="251648512" behindDoc="1" locked="0" layoutInCell="1" hidden="0" allowOverlap="1" wp14:anchorId="78CA05FE" wp14:editId="78CA05FF">
          <wp:simplePos x="0" y="0"/>
          <wp:positionH relativeFrom="page">
            <wp:posOffset>6840855</wp:posOffset>
          </wp:positionH>
          <wp:positionV relativeFrom="page">
            <wp:posOffset>0</wp:posOffset>
          </wp:positionV>
          <wp:extent cx="720000" cy="720000"/>
          <wp:effectExtent l="0" t="0" r="0" b="0"/>
          <wp:wrapNone/>
          <wp:docPr id="2067" name="shape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r>
      <w:tab/>
    </w:r>
  </w:p>
  <w:p w14:paraId="78CA05C0" w14:textId="77777777" w:rsidR="000A72F9" w:rsidRDefault="000A72F9">
    <w:pPr>
      <w:pStyle w:val="Header"/>
    </w:pPr>
  </w:p>
  <w:p w14:paraId="78CA05C1" w14:textId="77777777" w:rsidR="000A72F9" w:rsidRDefault="000A72F9">
    <w:pPr>
      <w:pStyle w:val="Header"/>
    </w:pPr>
  </w:p>
  <w:p w14:paraId="78CA05C2" w14:textId="77777777" w:rsidR="000A72F9" w:rsidRDefault="000A72F9">
    <w:pPr>
      <w:pStyle w:val="Header"/>
    </w:pPr>
  </w:p>
  <w:p w14:paraId="78CA05C3" w14:textId="77777777" w:rsidR="000A72F9" w:rsidRDefault="000A72F9">
    <w:pPr>
      <w:pStyle w:val="Header"/>
    </w:pPr>
  </w:p>
  <w:p w14:paraId="78CA05C4" w14:textId="77777777" w:rsidR="000A72F9" w:rsidRDefault="00D31DB3">
    <w:pPr>
      <w:pStyle w:val="Contents"/>
    </w:pPr>
    <w:r>
      <w:t>DOCUMENT REVISION</w:t>
    </w:r>
  </w:p>
  <w:p w14:paraId="78CA05C5" w14:textId="77777777" w:rsidR="000A72F9" w:rsidRDefault="000A72F9">
    <w:pPr>
      <w:pStyle w:val="Header"/>
    </w:pPr>
  </w:p>
  <w:p w14:paraId="78CA05C6" w14:textId="77777777" w:rsidR="000A72F9" w:rsidRDefault="000A72F9">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CA" w14:textId="77777777" w:rsidR="000A72F9" w:rsidRDefault="00514F5F">
    <w:pPr>
      <w:pStyle w:val="Header"/>
    </w:pPr>
    <w:r>
      <w:rPr>
        <w:noProof/>
      </w:rPr>
      <w:pict w14:anchorId="78CA06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50pt;height:50pt;z-index:251659776;visibility:hidden">
          <v:path textpathok="f" o:connecttype="segments"/>
          <v:textpath on="f" fitshape="f"/>
          <o:lock v:ext="edit" selection="t" text="f" shapetype="f"/>
        </v:shape>
      </w:pict>
    </w:r>
    <w:r>
      <w:rPr>
        <w:noProof/>
      </w:rPr>
      <w:pict w14:anchorId="78CA0601">
        <v:shape id="2068" o:spid="_x0000_s1033" type="#_x0000_t136" style="position:absolute;margin-left:0;margin-top:0;width:449.6pt;height:269.75pt;rotation:315;z-index:-251646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CB" w14:textId="77777777" w:rsidR="000A72F9" w:rsidRDefault="00514F5F">
    <w:pPr>
      <w:pStyle w:val="Header"/>
    </w:pPr>
    <w:r>
      <w:rPr>
        <w:noProof/>
      </w:rPr>
      <w:pict w14:anchorId="78CA06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50pt;height:50pt;z-index:251660800;visibility:hidden">
          <v:path textpathok="f" o:connecttype="segments"/>
          <v:textpath on="f" fitshape="f"/>
          <o:lock v:ext="edit" selection="t" text="f" shapetype="f"/>
        </v:shape>
      </w:pict>
    </w:r>
    <w:r>
      <w:rPr>
        <w:noProof/>
      </w:rPr>
      <w:pict w14:anchorId="78CA0603">
        <v:shape id="2050" o:spid="_x0000_s1031" type="#_x0000_t136" style="position:absolute;margin-left:0;margin-top:0;width:449.6pt;height:269.75pt;rotation:315;z-index:-251648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CC" w14:textId="77777777" w:rsidR="000A72F9" w:rsidRDefault="00514F5F">
    <w:pPr>
      <w:pStyle w:val="Header"/>
    </w:pPr>
    <w:r>
      <w:rPr>
        <w:noProof/>
      </w:rPr>
      <w:pict w14:anchorId="78CA0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50pt;height:50pt;z-index:251661824;visibility:hidden">
          <v:path textpathok="f" o:connecttype="segments"/>
          <v:textpath on="f" fitshape="f"/>
          <o:lock v:ext="edit" selection="t" text="f" shapetype="f"/>
        </v:shape>
      </w:pict>
    </w:r>
    <w:r>
      <w:rPr>
        <w:noProof/>
      </w:rPr>
      <w:pict w14:anchorId="78CA0605">
        <v:shape id="2051" o:spid="_x0000_s1029" type="#_x0000_t136" style="position:absolute;margin-left:0;margin-top:0;width:449.6pt;height:269.7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31DB3">
      <w:rPr>
        <w:noProof/>
        <w:lang w:eastAsia="en-GB"/>
      </w:rPr>
      <w:drawing>
        <wp:anchor distT="0" distB="0" distL="114300" distR="114300" simplePos="0" relativeHeight="251644416" behindDoc="1" locked="0" layoutInCell="1" hidden="0" allowOverlap="1" wp14:anchorId="78CA0606" wp14:editId="78CA0607">
          <wp:simplePos x="0" y="0"/>
          <wp:positionH relativeFrom="page">
            <wp:posOffset>6840855</wp:posOffset>
          </wp:positionH>
          <wp:positionV relativeFrom="page">
            <wp:posOffset>0</wp:posOffset>
          </wp:positionV>
          <wp:extent cx="720000" cy="720000"/>
          <wp:effectExtent l="0" t="0" r="0" b="0"/>
          <wp:wrapNone/>
          <wp:docPr id="2052" name="shape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78CA05CD" w14:textId="77777777" w:rsidR="000A72F9" w:rsidRDefault="000A72F9">
    <w:pPr>
      <w:pStyle w:val="Header"/>
    </w:pPr>
  </w:p>
  <w:p w14:paraId="78CA05CE" w14:textId="77777777" w:rsidR="000A72F9" w:rsidRDefault="000A72F9">
    <w:pPr>
      <w:pStyle w:val="Header"/>
    </w:pPr>
  </w:p>
  <w:p w14:paraId="78CA05CF" w14:textId="77777777" w:rsidR="000A72F9" w:rsidRDefault="000A72F9">
    <w:pPr>
      <w:pStyle w:val="Header"/>
    </w:pPr>
  </w:p>
  <w:p w14:paraId="78CA05D0" w14:textId="77777777" w:rsidR="000A72F9" w:rsidRDefault="000A72F9">
    <w:pPr>
      <w:pStyle w:val="Header"/>
    </w:pPr>
  </w:p>
  <w:p w14:paraId="78CA05D1" w14:textId="77777777" w:rsidR="000A72F9" w:rsidRDefault="00D31DB3">
    <w:pPr>
      <w:pStyle w:val="Contents"/>
    </w:pPr>
    <w:r>
      <w:t>CONTENTS</w:t>
    </w:r>
  </w:p>
  <w:p w14:paraId="78CA05D2" w14:textId="77777777" w:rsidR="000A72F9" w:rsidRDefault="000A72F9">
    <w:pPr>
      <w:pStyle w:val="Header"/>
      <w:spacing w:line="140" w:lineRule="exact"/>
    </w:pPr>
  </w:p>
  <w:p w14:paraId="78CA05D3" w14:textId="77777777" w:rsidR="000A72F9" w:rsidRDefault="000A72F9">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A05D4" w14:textId="77777777" w:rsidR="000A72F9" w:rsidRDefault="00D31DB3">
    <w:pPr>
      <w:pStyle w:val="Header"/>
    </w:pPr>
    <w:r>
      <w:rPr>
        <w:noProof/>
        <w:lang w:eastAsia="en-GB"/>
      </w:rPr>
      <w:drawing>
        <wp:anchor distT="0" distB="0" distL="114300" distR="114300" simplePos="0" relativeHeight="251650560" behindDoc="1" locked="0" layoutInCell="1" hidden="0" allowOverlap="1" wp14:anchorId="78CA0608" wp14:editId="78CA0609">
          <wp:simplePos x="0" y="0"/>
          <wp:positionH relativeFrom="page">
            <wp:posOffset>6840855</wp:posOffset>
          </wp:positionH>
          <wp:positionV relativeFrom="page">
            <wp:posOffset>0</wp:posOffset>
          </wp:positionV>
          <wp:extent cx="720000" cy="720000"/>
          <wp:effectExtent l="0" t="0" r="4445" b="4445"/>
          <wp:wrapNone/>
          <wp:docPr id="2053" name="shape2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78CA05D5" w14:textId="77777777" w:rsidR="000A72F9" w:rsidRDefault="000A72F9">
    <w:pPr>
      <w:pStyle w:val="Header"/>
    </w:pPr>
  </w:p>
  <w:p w14:paraId="78CA05D6" w14:textId="77777777" w:rsidR="000A72F9" w:rsidRDefault="000A72F9">
    <w:pPr>
      <w:pStyle w:val="Header"/>
    </w:pPr>
  </w:p>
  <w:p w14:paraId="78CA05D7" w14:textId="77777777" w:rsidR="000A72F9" w:rsidRDefault="000A72F9">
    <w:pPr>
      <w:pStyle w:val="Header"/>
    </w:pPr>
  </w:p>
  <w:p w14:paraId="78CA05D8" w14:textId="77777777" w:rsidR="000A72F9" w:rsidRDefault="000A72F9">
    <w:pPr>
      <w:pStyle w:val="Header"/>
    </w:pPr>
  </w:p>
  <w:p w14:paraId="78CA05D9" w14:textId="77777777" w:rsidR="000A72F9" w:rsidRDefault="00D31DB3">
    <w:pPr>
      <w:pStyle w:val="Contents"/>
    </w:pPr>
    <w:r>
      <w:t>CONTENTS</w:t>
    </w:r>
  </w:p>
  <w:p w14:paraId="78CA05DA" w14:textId="77777777" w:rsidR="000A72F9" w:rsidRDefault="000A72F9">
    <w:pPr>
      <w:pStyle w:val="Header"/>
    </w:pPr>
  </w:p>
  <w:p w14:paraId="78CA05DB" w14:textId="77777777" w:rsidR="000A72F9" w:rsidRDefault="000A72F9">
    <w:pPr>
      <w:pStyle w:val="Header"/>
      <w:spacing w:line="140" w:lineRule="exact"/>
    </w:pPr>
  </w:p>
  <w:p w14:paraId="78CA05DC" w14:textId="77777777" w:rsidR="000A72F9" w:rsidRDefault="00D31DB3">
    <w:pPr>
      <w:pStyle w:val="Header"/>
    </w:pPr>
    <w:r>
      <w:rPr>
        <w:noProof/>
        <w:lang w:eastAsia="en-GB"/>
      </w:rPr>
      <w:drawing>
        <wp:anchor distT="0" distB="0" distL="114300" distR="114300" simplePos="0" relativeHeight="251647488" behindDoc="1" locked="0" layoutInCell="1" hidden="0" allowOverlap="1" wp14:anchorId="78CA060A" wp14:editId="78CA060B">
          <wp:simplePos x="0" y="0"/>
          <wp:positionH relativeFrom="page">
            <wp:posOffset>6827652</wp:posOffset>
          </wp:positionH>
          <wp:positionV relativeFrom="page">
            <wp:posOffset>0</wp:posOffset>
          </wp:positionV>
          <wp:extent cx="720000" cy="720000"/>
          <wp:effectExtent l="0" t="0" r="4445" b="4445"/>
          <wp:wrapNone/>
          <wp:docPr id="2054" name="shape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F7FFEC0"/>
    <w:multiLevelType w:val="hybridMultilevel"/>
    <w:tmpl w:val="D51E7BBC"/>
    <w:lvl w:ilvl="0" w:tplc="FFFF0003">
      <w:start w:val="1"/>
      <w:numFmt w:val="bullet"/>
      <w:lvlText w:val=""/>
      <w:lvlJc w:val="left"/>
      <w:pPr>
        <w:ind w:left="927" w:hanging="360"/>
      </w:pPr>
      <w:rPr>
        <w:rFonts w:ascii="한컴산뜻돋움" w:hAnsi="한컴산뜻돋움" w:hint="default"/>
        <w:color w:val="00558C"/>
        <w:kern w:val="65534"/>
      </w:rPr>
    </w:lvl>
    <w:lvl w:ilvl="1" w:tplc="0409006E">
      <w:start w:val="1"/>
      <w:numFmt w:val="bullet"/>
      <w:lvlText w:val=""/>
      <w:lvlJc w:val="left"/>
      <w:pPr>
        <w:ind w:left="1767" w:hanging="400"/>
      </w:pPr>
      <w:rPr>
        <w:rFonts w:ascii="Wingdings" w:hAnsi="Wingdings" w:hint="default"/>
      </w:rPr>
    </w:lvl>
    <w:lvl w:ilvl="2" w:tplc="04090075">
      <w:start w:val="1"/>
      <w:numFmt w:val="bullet"/>
      <w:lvlText w:val=""/>
      <w:lvlJc w:val="left"/>
      <w:pPr>
        <w:ind w:left="2167" w:hanging="400"/>
      </w:pPr>
      <w:rPr>
        <w:rFonts w:ascii="Wingdings" w:hAnsi="Wingdings" w:hint="default"/>
      </w:rPr>
    </w:lvl>
    <w:lvl w:ilvl="3" w:tplc="0409006C">
      <w:start w:val="1"/>
      <w:numFmt w:val="bullet"/>
      <w:lvlText w:val=""/>
      <w:lvlJc w:val="left"/>
      <w:pPr>
        <w:ind w:left="2567" w:hanging="400"/>
      </w:pPr>
      <w:rPr>
        <w:rFonts w:ascii="Wingdings" w:hAnsi="Wingdings" w:hint="default"/>
      </w:rPr>
    </w:lvl>
    <w:lvl w:ilvl="4" w:tplc="0409006E">
      <w:start w:val="1"/>
      <w:numFmt w:val="bullet"/>
      <w:lvlText w:val=""/>
      <w:lvlJc w:val="left"/>
      <w:pPr>
        <w:ind w:left="2967" w:hanging="400"/>
      </w:pPr>
      <w:rPr>
        <w:rFonts w:ascii="Wingdings" w:hAnsi="Wingdings" w:hint="default"/>
      </w:rPr>
    </w:lvl>
    <w:lvl w:ilvl="5" w:tplc="04090075">
      <w:start w:val="1"/>
      <w:numFmt w:val="bullet"/>
      <w:lvlText w:val=""/>
      <w:lvlJc w:val="left"/>
      <w:pPr>
        <w:ind w:left="3367" w:hanging="400"/>
      </w:pPr>
      <w:rPr>
        <w:rFonts w:ascii="Wingdings" w:hAnsi="Wingdings" w:hint="default"/>
      </w:rPr>
    </w:lvl>
    <w:lvl w:ilvl="6" w:tplc="0409006C">
      <w:start w:val="1"/>
      <w:numFmt w:val="bullet"/>
      <w:lvlText w:val=""/>
      <w:lvlJc w:val="left"/>
      <w:pPr>
        <w:ind w:left="3767" w:hanging="400"/>
      </w:pPr>
      <w:rPr>
        <w:rFonts w:ascii="Wingdings" w:hAnsi="Wingdings" w:hint="default"/>
      </w:rPr>
    </w:lvl>
    <w:lvl w:ilvl="7" w:tplc="0409006E">
      <w:start w:val="1"/>
      <w:numFmt w:val="bullet"/>
      <w:lvlText w:val=""/>
      <w:lvlJc w:val="left"/>
      <w:pPr>
        <w:ind w:left="4167" w:hanging="400"/>
      </w:pPr>
      <w:rPr>
        <w:rFonts w:ascii="Wingdings" w:hAnsi="Wingdings" w:hint="default"/>
      </w:rPr>
    </w:lvl>
    <w:lvl w:ilvl="8" w:tplc="04090075">
      <w:start w:val="1"/>
      <w:numFmt w:val="bullet"/>
      <w:lvlText w:val=""/>
      <w:lvlJc w:val="left"/>
      <w:pPr>
        <w:ind w:left="4567" w:hanging="400"/>
      </w:pPr>
      <w:rPr>
        <w:rFonts w:ascii="Wingdings" w:hAnsi="Wingdings" w:hint="default"/>
      </w:r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01066CFD"/>
    <w:multiLevelType w:val="multilevel"/>
    <w:tmpl w:val="E9C4C574"/>
    <w:lvl w:ilvl="0">
      <w:start w:val="1"/>
      <w:numFmt w:val="bullet"/>
      <w:pStyle w:val="Bullet2-recommendation"/>
      <w:lvlText w:val=""/>
      <w:lvlJc w:val="left"/>
      <w:pPr>
        <w:ind w:left="1559" w:hanging="567"/>
      </w:pPr>
      <w:rPr>
        <w:rFonts w:ascii="Symbol" w:hAnsi="Symbol" w:hint="default"/>
        <w:color w:val="B2C1ED"/>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
      <w:lvlText w:val="ANNEX %1"/>
      <w:lvlJc w:val="left"/>
      <w:pPr>
        <w:ind w:left="851" w:hanging="851"/>
      </w:pPr>
      <w:rPr>
        <w:rFonts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B00BE6"/>
    <w:multiLevelType w:val="multilevel"/>
    <w:tmpl w:val="6136DB50"/>
    <w:lvl w:ilvl="0">
      <w:start w:val="1"/>
      <w:numFmt w:val="decimal"/>
      <w:pStyle w:val="List1-recommendation"/>
      <w:lvlText w:val="%1"/>
      <w:lvlJc w:val="left"/>
      <w:pPr>
        <w:ind w:left="1134" w:hanging="567"/>
      </w:pPr>
      <w:rPr>
        <w:rFonts w:hint="default"/>
        <w:b w:val="0"/>
        <w:i w:val="0"/>
        <w:sz w:val="24"/>
      </w:rPr>
    </w:lvl>
    <w:lvl w:ilvl="1">
      <w:start w:val="1"/>
      <w:numFmt w:val="lowerLetter"/>
      <w:pStyle w:val="Lista-recommendation"/>
      <w:lvlText w:val="%2"/>
      <w:lvlJc w:val="left"/>
      <w:pPr>
        <w:ind w:left="1559" w:hanging="425"/>
      </w:pPr>
      <w:rPr>
        <w:rFonts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4E1CF1"/>
    <w:multiLevelType w:val="multilevel"/>
    <w:tmpl w:val="1E38A4A2"/>
    <w:lvl w:ilvl="0">
      <w:start w:val="1"/>
      <w:numFmt w:val="decimal"/>
      <w:pStyle w:val="AnnexTablecaption"/>
      <w:lvlText w:val="Tabl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B2C74"/>
    <w:multiLevelType w:val="multilevel"/>
    <w:tmpl w:val="4B8246FA"/>
    <w:lvl w:ilvl="0">
      <w:start w:val="1"/>
      <w:numFmt w:val="decimal"/>
      <w:pStyle w:val="AnnexFigureCaption"/>
      <w:lvlText w:val="Figur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hint="default"/>
        <w:b/>
        <w:i w:val="0"/>
        <w:color w:val="00558C"/>
        <w:sz w:val="28"/>
      </w:rPr>
    </w:lvl>
    <w:lvl w:ilvl="1">
      <w:start w:val="1"/>
      <w:numFmt w:val="decimal"/>
      <w:pStyle w:val="Heading2"/>
      <w:lvlText w:val="%1.%2."/>
      <w:lvlJc w:val="left"/>
      <w:pPr>
        <w:tabs>
          <w:tab w:val="num" w:pos="0"/>
        </w:tabs>
        <w:ind w:left="851" w:hanging="851"/>
      </w:pPr>
      <w:rPr>
        <w:rFonts w:hint="default"/>
        <w:b/>
        <w:i w:val="0"/>
        <w:color w:val="00558C"/>
        <w:sz w:val="24"/>
      </w:rPr>
    </w:lvl>
    <w:lvl w:ilvl="2">
      <w:start w:val="1"/>
      <w:numFmt w:val="decimal"/>
      <w:pStyle w:val="Heading3"/>
      <w:lvlText w:val="%1.%2.%3."/>
      <w:lvlJc w:val="left"/>
      <w:pPr>
        <w:tabs>
          <w:tab w:val="num" w:pos="0"/>
        </w:tabs>
        <w:ind w:left="992" w:hanging="992"/>
      </w:pPr>
      <w:rPr>
        <w:rFonts w:hint="default"/>
        <w:b/>
        <w:i w:val="0"/>
        <w:color w:val="00558C"/>
        <w:sz w:val="22"/>
      </w:rPr>
    </w:lvl>
    <w:lvl w:ilvl="3">
      <w:start w:val="1"/>
      <w:numFmt w:val="decimal"/>
      <w:pStyle w:val="Heading4"/>
      <w:lvlText w:val="%1.%2.%3.%4."/>
      <w:lvlJc w:val="left"/>
      <w:pPr>
        <w:tabs>
          <w:tab w:val="num" w:pos="0"/>
        </w:tabs>
        <w:ind w:left="1134" w:hanging="1134"/>
      </w:pPr>
      <w:rPr>
        <w:rFonts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C9C62AB"/>
    <w:multiLevelType w:val="multilevel"/>
    <w:tmpl w:val="5C4AF784"/>
    <w:lvl w:ilvl="0">
      <w:start w:val="1"/>
      <w:numFmt w:val="decimal"/>
      <w:lvlText w:val="%1"/>
      <w:lvlJc w:val="left"/>
      <w:pPr>
        <w:ind w:left="567" w:hanging="567"/>
      </w:pPr>
      <w:rPr>
        <w:rFonts w:hint="default"/>
        <w:b w:val="0"/>
        <w:i w:val="0"/>
        <w:sz w:val="22"/>
      </w:rPr>
    </w:lvl>
    <w:lvl w:ilvl="1">
      <w:start w:val="1"/>
      <w:numFmt w:val="lowerLetter"/>
      <w:pStyle w:val="Lista"/>
      <w:lvlText w:val="%2"/>
      <w:lvlJc w:val="left"/>
      <w:pPr>
        <w:ind w:left="1134" w:hanging="567"/>
      </w:pPr>
      <w:rPr>
        <w:rFonts w:hint="default"/>
        <w:b w:val="0"/>
        <w:i w:val="0"/>
        <w:sz w:val="22"/>
      </w:rPr>
    </w:lvl>
    <w:lvl w:ilvl="2">
      <w:start w:val="1"/>
      <w:numFmt w:val="lowerRoman"/>
      <w:pStyle w:val="Listi"/>
      <w:lvlText w:val="%3"/>
      <w:lvlJc w:val="left"/>
      <w:pPr>
        <w:ind w:left="2268" w:hanging="567"/>
      </w:pPr>
      <w:rPr>
        <w:rFonts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1898C208"/>
    <w:lvl w:ilvl="0">
      <w:start w:val="1"/>
      <w:numFmt w:val="decimal"/>
      <w:pStyle w:val="List1"/>
      <w:lvlText w:val="%1"/>
      <w:lvlJc w:val="left"/>
      <w:pPr>
        <w:tabs>
          <w:tab w:val="num" w:pos="0"/>
        </w:tabs>
        <w:ind w:left="567" w:hanging="567"/>
      </w:pPr>
      <w:rPr>
        <w:rFonts w:hint="default"/>
        <w:b w:val="0"/>
        <w:i w:val="0"/>
        <w:sz w:val="22"/>
      </w:rPr>
    </w:lvl>
    <w:lvl w:ilvl="1">
      <w:start w:val="1"/>
      <w:numFmt w:val="lowerLetter"/>
      <w:lvlText w:val="%2"/>
      <w:lvlJc w:val="left"/>
      <w:pPr>
        <w:tabs>
          <w:tab w:val="num" w:pos="0"/>
        </w:tabs>
        <w:ind w:left="1134" w:hanging="567"/>
      </w:pPr>
      <w:rPr>
        <w:rFonts w:hint="default"/>
        <w:b w:val="0"/>
        <w:i w:val="0"/>
        <w:sz w:val="22"/>
      </w:rPr>
    </w:lvl>
    <w:lvl w:ilvl="2">
      <w:start w:val="1"/>
      <w:numFmt w:val="lowerRoman"/>
      <w:lvlText w:val="%3"/>
      <w:lvlJc w:val="left"/>
      <w:pPr>
        <w:ind w:left="567" w:firstLine="567"/>
      </w:pPr>
      <w:rPr>
        <w:rFonts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71523334">
    <w:abstractNumId w:val="17"/>
  </w:num>
  <w:num w:numId="2" w16cid:durableId="538933101">
    <w:abstractNumId w:val="15"/>
  </w:num>
  <w:num w:numId="3" w16cid:durableId="2112357894">
    <w:abstractNumId w:val="0"/>
  </w:num>
  <w:num w:numId="4" w16cid:durableId="476842923">
    <w:abstractNumId w:val="15"/>
  </w:num>
  <w:num w:numId="5" w16cid:durableId="1355761802">
    <w:abstractNumId w:val="21"/>
  </w:num>
  <w:num w:numId="6" w16cid:durableId="1608612051">
    <w:abstractNumId w:val="6"/>
  </w:num>
  <w:num w:numId="7" w16cid:durableId="1626037167">
    <w:abstractNumId w:val="4"/>
  </w:num>
  <w:num w:numId="8" w16cid:durableId="713239163">
    <w:abstractNumId w:val="3"/>
  </w:num>
  <w:num w:numId="9" w16cid:durableId="910232406">
    <w:abstractNumId w:val="5"/>
  </w:num>
  <w:num w:numId="10" w16cid:durableId="1359701270">
    <w:abstractNumId w:val="1"/>
  </w:num>
  <w:num w:numId="11" w16cid:durableId="2085451811">
    <w:abstractNumId w:val="18"/>
  </w:num>
  <w:num w:numId="12" w16cid:durableId="113791974">
    <w:abstractNumId w:val="10"/>
  </w:num>
  <w:num w:numId="13" w16cid:durableId="1449007568">
    <w:abstractNumId w:val="19"/>
  </w:num>
  <w:num w:numId="14" w16cid:durableId="747920379">
    <w:abstractNumId w:val="20"/>
  </w:num>
  <w:num w:numId="15" w16cid:durableId="777020354">
    <w:abstractNumId w:val="11"/>
  </w:num>
  <w:num w:numId="16" w16cid:durableId="539510986">
    <w:abstractNumId w:val="12"/>
  </w:num>
  <w:num w:numId="17" w16cid:durableId="1123887927">
    <w:abstractNumId w:val="9"/>
  </w:num>
  <w:num w:numId="18" w16cid:durableId="2099057126">
    <w:abstractNumId w:val="7"/>
  </w:num>
  <w:num w:numId="19" w16cid:durableId="182524346">
    <w:abstractNumId w:val="16"/>
  </w:num>
  <w:num w:numId="20" w16cid:durableId="2076972489">
    <w:abstractNumId w:val="14"/>
  </w:num>
  <w:num w:numId="21" w16cid:durableId="1305042207">
    <w:abstractNumId w:val="13"/>
  </w:num>
  <w:num w:numId="22" w16cid:durableId="15329589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586526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illian Carson-Jackson">
    <w15:presenceInfo w15:providerId="None" w15:userId="Jillian Carson-Jack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2F9"/>
    <w:rsid w:val="000864D4"/>
    <w:rsid w:val="000A48A2"/>
    <w:rsid w:val="000A72F9"/>
    <w:rsid w:val="000E59F9"/>
    <w:rsid w:val="00116947"/>
    <w:rsid w:val="001C4BD8"/>
    <w:rsid w:val="001F4BBE"/>
    <w:rsid w:val="0032183F"/>
    <w:rsid w:val="00365154"/>
    <w:rsid w:val="00396247"/>
    <w:rsid w:val="003E164D"/>
    <w:rsid w:val="0042591C"/>
    <w:rsid w:val="00514F5F"/>
    <w:rsid w:val="00517EFC"/>
    <w:rsid w:val="005946F3"/>
    <w:rsid w:val="006579FA"/>
    <w:rsid w:val="006A1C4C"/>
    <w:rsid w:val="00756665"/>
    <w:rsid w:val="007D05AB"/>
    <w:rsid w:val="008470CB"/>
    <w:rsid w:val="009212A5"/>
    <w:rsid w:val="009A63E5"/>
    <w:rsid w:val="009C324D"/>
    <w:rsid w:val="00BF49DD"/>
    <w:rsid w:val="00C33598"/>
    <w:rsid w:val="00C824F2"/>
    <w:rsid w:val="00CF278F"/>
    <w:rsid w:val="00D31DB3"/>
    <w:rsid w:val="00D3353B"/>
    <w:rsid w:val="00DB129F"/>
    <w:rsid w:val="00DD4222"/>
    <w:rsid w:val="00E514D8"/>
    <w:rsid w:val="00E6527D"/>
    <w:rsid w:val="00EA2966"/>
    <w:rsid w:val="00F15DCA"/>
    <w:rsid w:val="00F202F9"/>
    <w:rsid w:val="00FD32A3"/>
  </w:rsids>
  <m:mathPr>
    <m:mathFont m:val="Cambria Math"/>
    <m:brkBin m:val="before"/>
    <m:brkBinSub m:val="--"/>
    <m:smallFrac m:val="0"/>
    <m:dispDef/>
    <m:lMargin m:val="0"/>
    <m:rMargin m:val="0"/>
    <m:defJc m:val="centerGroup"/>
    <m:wrapIndent m:val="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CA04AF"/>
  <w15:docId w15:val="{1D3D5C32-89CF-402F-A8E6-D4A844CA7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heading 1" w:qFormat="1"/>
    <w:lsdException w:name="heading 2" w:qFormat="1"/>
    <w:lsdException w:name="heading 3" w:qFormat="1"/>
    <w:lsdException w:name="heading 4" w:semiHidden="1" w:qFormat="1"/>
    <w:lsdException w:name="heading 5" w:semiHidden="1" w:qFormat="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lsdException w:name="List 2" w:semiHidden="1" w:unhideWhenUsed="1"/>
    <w:lsdException w:name="List 3" w:semiHidden="1" w:uiPriority="99" w:unhideWhenUsed="1"/>
    <w:lsdException w:name="List 4" w:semiHidden="1" w:uiPriority="99"/>
    <w:lsdException w:name="List 5" w:semiHidden="1"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iPriority="99" w:unhideWhenUsed="1"/>
    <w:lsdException w:name="List Number 4" w:semiHidden="1" w:uiPriority="99" w:unhideWhenUsed="1"/>
    <w:lsdException w:name="List Number 5" w:semiHidden="1" w:uiPriority="99" w:unhideWhenUsed="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alutation" w:semiHidden="1" w:uiPriority="99"/>
    <w:lsdException w:name="Date" w:semiHidden="1" w:uiPriority="99"/>
    <w:lsdException w:name="Body Text First Indent" w:semiHidden="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semiHidden="1"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spacing w:after="0" w:line="216" w:lineRule="atLeast"/>
    </w:pPr>
    <w:rPr>
      <w:sz w:val="18"/>
      <w:lang w:val="en-GB"/>
    </w:rPr>
  </w:style>
  <w:style w:type="paragraph" w:styleId="Heading1">
    <w:name w:val="heading 1"/>
    <w:next w:val="Normal"/>
    <w:link w:val="Heading1Char"/>
    <w:qFormat/>
    <w:pPr>
      <w:keepNext/>
      <w:keepLines/>
      <w:numPr>
        <w:numId w:val="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pPr>
      <w:numPr>
        <w:ilvl w:val="1"/>
      </w:numPr>
      <w:ind w:right="709"/>
      <w:outlineLvl w:val="1"/>
    </w:pPr>
    <w:rPr>
      <w:bCs w:val="0"/>
      <w:sz w:val="24"/>
    </w:rPr>
  </w:style>
  <w:style w:type="paragraph" w:styleId="Heading3">
    <w:name w:val="heading 3"/>
    <w:basedOn w:val="Heading2"/>
    <w:next w:val="Normal"/>
    <w:link w:val="Heading3Char"/>
    <w:qFormat/>
    <w:pPr>
      <w:numPr>
        <w:ilvl w:val="2"/>
      </w:numPr>
      <w:spacing w:before="120" w:after="120"/>
      <w:ind w:right="851"/>
      <w:outlineLvl w:val="2"/>
    </w:pPr>
    <w:rPr>
      <w:bCs/>
      <w:caps w:val="0"/>
      <w:smallCaps/>
    </w:rPr>
  </w:style>
  <w:style w:type="paragraph" w:styleId="Heading4">
    <w:name w:val="heading 4"/>
    <w:basedOn w:val="Heading3"/>
    <w:next w:val="Normal"/>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pPr>
      <w:keepNext/>
      <w:keepLines/>
      <w:spacing w:before="200"/>
      <w:outlineLvl w:val="5"/>
    </w:pPr>
    <w:rPr>
      <w:rFonts w:asciiTheme="majorHAnsi" w:eastAsiaTheme="majorEastAsia" w:hAnsiTheme="majorHAnsi" w:cstheme="majorBidi"/>
      <w:i/>
      <w:iCs/>
      <w:color w:val="002A46"/>
    </w:rPr>
  </w:style>
  <w:style w:type="paragraph" w:styleId="Heading7">
    <w:name w:val="heading 7"/>
    <w:basedOn w:val="Normal"/>
    <w:next w:val="Normal"/>
    <w:link w:val="Heading7Char"/>
    <w:pPr>
      <w:keepNext/>
      <w:keepLines/>
      <w:spacing w:before="200"/>
      <w:outlineLvl w:val="6"/>
    </w:pPr>
    <w:rPr>
      <w:rFonts w:asciiTheme="majorHAnsi" w:eastAsiaTheme="majorEastAsia" w:hAnsiTheme="majorHAnsi" w:cstheme="majorBidi"/>
      <w:i/>
      <w:iCs/>
      <w:color w:val="3F3F3F"/>
    </w:rPr>
  </w:style>
  <w:style w:type="paragraph" w:styleId="Heading8">
    <w:name w:val="heading 8"/>
    <w:basedOn w:val="Normal"/>
    <w:next w:val="Normal"/>
    <w:link w:val="Heading8Char"/>
    <w:pPr>
      <w:keepNext/>
      <w:keepLines/>
      <w:spacing w:before="200"/>
      <w:outlineLvl w:val="7"/>
    </w:pPr>
    <w:rPr>
      <w:rFonts w:asciiTheme="majorHAnsi" w:eastAsiaTheme="majorEastAsia" w:hAnsiTheme="majorHAnsi" w:cstheme="majorBidi"/>
      <w:color w:val="3F3F3F"/>
      <w:sz w:val="20"/>
      <w:szCs w:val="20"/>
    </w:rPr>
  </w:style>
  <w:style w:type="paragraph" w:styleId="Heading9">
    <w:name w:val="heading 9"/>
    <w:basedOn w:val="Normal"/>
    <w:next w:val="Normal"/>
    <w:link w:val="Heading9Char"/>
    <w:pPr>
      <w:keepNext/>
      <w:keepLines/>
      <w:spacing w:before="200"/>
      <w:outlineLvl w:val="8"/>
    </w:pPr>
    <w:rPr>
      <w:rFonts w:asciiTheme="majorHAnsi" w:eastAsiaTheme="majorEastAsia" w:hAnsiTheme="majorHAnsi" w:cstheme="majorBidi"/>
      <w:i/>
      <w:iCs/>
      <w:color w:val="3F3F3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pPr>
      <w:spacing w:after="0" w:line="240" w:lineRule="exact"/>
    </w:pPr>
    <w:rPr>
      <w:sz w:val="20"/>
      <w:lang w:val="en-GB"/>
    </w:rPr>
  </w:style>
  <w:style w:type="character" w:customStyle="1" w:styleId="HeaderChar">
    <w:name w:val="Header Char"/>
    <w:basedOn w:val="DefaultParagraphFont"/>
    <w:link w:val="Header"/>
    <w:rPr>
      <w:sz w:val="20"/>
      <w:lang w:val="en-GB"/>
    </w:rPr>
  </w:style>
  <w:style w:type="paragraph" w:styleId="Footer">
    <w:name w:val="footer"/>
    <w:link w:val="FooterChar"/>
    <w:pPr>
      <w:spacing w:after="0" w:line="240" w:lineRule="exact"/>
    </w:pPr>
    <w:rPr>
      <w:sz w:val="20"/>
      <w:lang w:val="en-GB"/>
    </w:rPr>
  </w:style>
  <w:style w:type="character" w:customStyle="1" w:styleId="FooterChar">
    <w:name w:val="Footer Char"/>
    <w:basedOn w:val="DefaultParagraphFont"/>
    <w:link w:val="Footer"/>
    <w:rPr>
      <w:sz w:val="20"/>
      <w:lang w:val="en-GB"/>
    </w:rPr>
  </w:style>
  <w:style w:type="paragraph" w:styleId="BalloonText">
    <w:name w:val="Balloon Text"/>
    <w:basedOn w:val="Normal"/>
    <w:link w:val="BalloonTextChar"/>
    <w:pPr>
      <w:spacing w:line="240" w:lineRule="auto"/>
    </w:pP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pPr>
      <w:spacing w:line="500" w:lineRule="exact"/>
      <w:ind w:left="907" w:right="907"/>
    </w:pPr>
    <w:rPr>
      <w:b/>
      <w:caps/>
      <w:color w:val="FFFFFF"/>
      <w:sz w:val="50"/>
      <w:szCs w:val="50"/>
    </w:rPr>
  </w:style>
  <w:style w:type="character" w:customStyle="1" w:styleId="Heading1Char">
    <w:name w:val="Heading 1 Char"/>
    <w:basedOn w:val="DefaultParagraphFont"/>
    <w:link w:val="Heading1"/>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pPr>
      <w:ind w:left="360" w:hanging="360"/>
      <w:contextualSpacing/>
    </w:pPr>
    <w:rPr>
      <w:sz w:val="22"/>
    </w:rPr>
  </w:style>
  <w:style w:type="character" w:customStyle="1" w:styleId="Heading4Char">
    <w:name w:val="Heading 4 Char"/>
    <w:basedOn w:val="DefaultParagraphFont"/>
    <w:link w:val="Heading4"/>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Pr>
      <w:rFonts w:asciiTheme="majorHAnsi" w:eastAsiaTheme="majorEastAsia" w:hAnsiTheme="majorHAnsi" w:cstheme="majorBidi"/>
      <w:i/>
      <w:iCs/>
      <w:color w:val="002A46"/>
      <w:sz w:val="18"/>
      <w:lang w:val="en-GB"/>
    </w:rPr>
  </w:style>
  <w:style w:type="character" w:customStyle="1" w:styleId="Heading7Char">
    <w:name w:val="Heading 7 Char"/>
    <w:basedOn w:val="DefaultParagraphFont"/>
    <w:link w:val="Heading7"/>
    <w:rPr>
      <w:rFonts w:asciiTheme="majorHAnsi" w:eastAsiaTheme="majorEastAsia" w:hAnsiTheme="majorHAnsi" w:cstheme="majorBidi"/>
      <w:i/>
      <w:iCs/>
      <w:color w:val="3F3F3F"/>
      <w:sz w:val="18"/>
      <w:lang w:val="en-GB"/>
    </w:rPr>
  </w:style>
  <w:style w:type="character" w:customStyle="1" w:styleId="Heading8Char">
    <w:name w:val="Heading 8 Char"/>
    <w:basedOn w:val="DefaultParagraphFont"/>
    <w:link w:val="Heading8"/>
    <w:rPr>
      <w:rFonts w:asciiTheme="majorHAnsi" w:eastAsiaTheme="majorEastAsia" w:hAnsiTheme="majorHAnsi" w:cstheme="majorBidi"/>
      <w:color w:val="3F3F3F"/>
      <w:sz w:val="20"/>
      <w:szCs w:val="20"/>
      <w:lang w:val="en-GB"/>
    </w:rPr>
  </w:style>
  <w:style w:type="character" w:customStyle="1" w:styleId="Heading9Char">
    <w:name w:val="Heading 9 Char"/>
    <w:basedOn w:val="DefaultParagraphFont"/>
    <w:link w:val="Heading9"/>
    <w:rPr>
      <w:rFonts w:asciiTheme="majorHAnsi" w:eastAsiaTheme="majorEastAsia" w:hAnsiTheme="majorHAnsi" w:cstheme="majorBidi"/>
      <w:i/>
      <w:iCs/>
      <w:color w:val="3F3F3F"/>
      <w:sz w:val="20"/>
      <w:szCs w:val="20"/>
      <w:lang w:val="en-GB"/>
    </w:rPr>
  </w:style>
  <w:style w:type="paragraph" w:customStyle="1" w:styleId="Bullet1">
    <w:name w:val="Bullet 1"/>
    <w:basedOn w:val="Normal"/>
    <w:qFormat/>
    <w:pPr>
      <w:numPr>
        <w:numId w:val="4"/>
      </w:numPr>
      <w:spacing w:after="120"/>
      <w:ind w:left="992" w:hanging="425"/>
    </w:pPr>
    <w:rPr>
      <w:color w:val="000000"/>
      <w:sz w:val="22"/>
    </w:rPr>
  </w:style>
  <w:style w:type="paragraph" w:customStyle="1" w:styleId="Bullet2">
    <w:name w:val="Bullet 2"/>
    <w:basedOn w:val="Normal"/>
    <w:link w:val="Bullet2Char"/>
    <w:qFormat/>
    <w:pPr>
      <w:numPr>
        <w:numId w:val="5"/>
      </w:numPr>
      <w:spacing w:after="120"/>
      <w:ind w:left="1417" w:hanging="425"/>
    </w:pPr>
    <w:rPr>
      <w:color w:val="000000"/>
      <w:sz w:val="22"/>
    </w:rPr>
  </w:style>
  <w:style w:type="paragraph" w:customStyle="1" w:styleId="Heading1separationline">
    <w:name w:val="Heading 1 separation line"/>
    <w:basedOn w:val="Normal"/>
    <w:next w:val="Normal"/>
    <w:pPr>
      <w:pBdr>
        <w:bottom w:val="single" w:sz="8" w:space="1" w:color="00558C" w:themeColor="accent1"/>
      </w:pBdr>
      <w:spacing w:after="120" w:line="90" w:lineRule="exact"/>
      <w:ind w:right="8789"/>
    </w:pPr>
    <w:rPr>
      <w:color w:val="000000"/>
      <w:sz w:val="22"/>
    </w:rPr>
  </w:style>
  <w:style w:type="paragraph" w:customStyle="1" w:styleId="Heading2separationline">
    <w:name w:val="Heading 2 separation line"/>
    <w:basedOn w:val="Normal"/>
    <w:next w:val="Normal"/>
    <w:pPr>
      <w:pBdr>
        <w:bottom w:val="single" w:sz="4" w:space="1" w:color="575756"/>
      </w:pBdr>
      <w:spacing w:after="60" w:line="110" w:lineRule="exact"/>
      <w:ind w:right="8787"/>
    </w:pPr>
    <w:rPr>
      <w:color w:val="000000"/>
      <w:sz w:val="22"/>
    </w:rPr>
  </w:style>
  <w:style w:type="paragraph" w:customStyle="1" w:styleId="PageNumber1">
    <w:name w:val="Page Number1"/>
    <w:basedOn w:val="Normal"/>
    <w:pPr>
      <w:spacing w:line="180" w:lineRule="exact"/>
      <w:jc w:val="right"/>
    </w:pPr>
    <w:rPr>
      <w:color w:val="00558C"/>
    </w:rPr>
  </w:style>
  <w:style w:type="paragraph" w:customStyle="1" w:styleId="Editionnumber">
    <w:name w:val="Edition number"/>
    <w:basedOn w:val="Normal"/>
    <w:rPr>
      <w:b/>
      <w:color w:val="00558C"/>
      <w:sz w:val="50"/>
      <w:szCs w:val="50"/>
    </w:rPr>
  </w:style>
  <w:style w:type="paragraph" w:customStyle="1" w:styleId="Editionnumber-footer">
    <w:name w:val="Edition number - footer"/>
    <w:basedOn w:val="Footer"/>
    <w:next w:val="Normal"/>
    <w:pPr>
      <w:framePr w:hSpace="142" w:wrap="around" w:hAnchor="margin" w:xAlign="center" w:yAlign="bottom"/>
      <w:spacing w:before="40" w:line="180" w:lineRule="exact"/>
      <w:suppressOverlap/>
    </w:pPr>
    <w:rPr>
      <w:b/>
      <w:color w:val="00558C"/>
      <w:sz w:val="15"/>
      <w:szCs w:val="15"/>
    </w:rPr>
  </w:style>
  <w:style w:type="paragraph" w:customStyle="1" w:styleId="Contents">
    <w:name w:val="Contents"/>
    <w:basedOn w:val="Header"/>
    <w:pPr>
      <w:pBdr>
        <w:bottom w:val="single" w:sz="8" w:space="12" w:color="00558C" w:themeColor="accent1"/>
      </w:pBdr>
      <w:spacing w:before="100" w:line="560" w:lineRule="exact"/>
    </w:pPr>
    <w:rPr>
      <w:b/>
      <w:caps/>
      <w:color w:val="009FE3"/>
      <w:sz w:val="56"/>
      <w:szCs w:val="56"/>
    </w:rPr>
  </w:style>
  <w:style w:type="paragraph" w:styleId="TOC1">
    <w:name w:val="toc 1"/>
    <w:basedOn w:val="Normal"/>
    <w:next w:val="Normal"/>
    <w:uiPriority w:val="39"/>
    <w:pPr>
      <w:tabs>
        <w:tab w:val="right" w:leader="dot" w:pos="9781"/>
      </w:tabs>
      <w:spacing w:after="40" w:line="300" w:lineRule="atLeast"/>
      <w:ind w:left="425" w:right="425" w:hanging="425"/>
    </w:pPr>
    <w:rPr>
      <w:b/>
      <w:caps/>
      <w:noProof/>
      <w:color w:val="00558C"/>
      <w:sz w:val="22"/>
    </w:rPr>
  </w:style>
  <w:style w:type="paragraph" w:styleId="TOC2">
    <w:name w:val="toc 2"/>
    <w:basedOn w:val="Normal"/>
    <w:next w:val="Normal"/>
    <w:autoRedefine/>
    <w:uiPriority w:val="39"/>
    <w:pPr>
      <w:tabs>
        <w:tab w:val="right" w:leader="dot" w:pos="9781"/>
      </w:tabs>
      <w:spacing w:after="40" w:line="300" w:lineRule="atLeast"/>
      <w:ind w:left="709" w:right="425" w:hanging="709"/>
    </w:pPr>
    <w:rPr>
      <w:noProof/>
      <w:color w:val="00558C"/>
      <w:sz w:val="22"/>
    </w:rPr>
  </w:style>
  <w:style w:type="character" w:styleId="Hyperlink">
    <w:name w:val="Hyperlink"/>
    <w:basedOn w:val="DefaultParagraphFont"/>
    <w:uiPriority w:val="99"/>
    <w:unhideWhenUsed/>
    <w:rPr>
      <w:color w:val="00558C"/>
      <w:u w:val="single"/>
    </w:rPr>
  </w:style>
  <w:style w:type="paragraph" w:styleId="ListNumber3">
    <w:name w:val="List Number 3"/>
    <w:basedOn w:val="Normal"/>
    <w:uiPriority w:val="99"/>
    <w:unhideWhenUsed/>
    <w:pPr>
      <w:contextualSpacing/>
    </w:pPr>
  </w:style>
  <w:style w:type="paragraph" w:styleId="TableofFigures">
    <w:name w:val="table of figures"/>
    <w:basedOn w:val="Normal"/>
    <w:next w:val="Normal"/>
    <w:uiPriority w:val="99"/>
    <w:pPr>
      <w:tabs>
        <w:tab w:val="right" w:leader="dot" w:pos="9781"/>
      </w:tabs>
      <w:spacing w:after="60"/>
      <w:ind w:left="1276" w:right="425" w:hanging="1276"/>
    </w:pPr>
    <w:rPr>
      <w:i/>
      <w:color w:val="00558C"/>
      <w:sz w:val="22"/>
    </w:rPr>
  </w:style>
  <w:style w:type="paragraph" w:customStyle="1" w:styleId="Tabletext">
    <w:name w:val="Table text"/>
    <w:basedOn w:val="Normal"/>
    <w:qFormat/>
    <w:pPr>
      <w:spacing w:before="60" w:after="60"/>
      <w:ind w:left="113" w:right="113"/>
    </w:pPr>
    <w:rPr>
      <w:color w:val="000000"/>
      <w:sz w:val="20"/>
    </w:rPr>
  </w:style>
  <w:style w:type="paragraph" w:customStyle="1" w:styleId="Doicumentrevisiontabletitle">
    <w:name w:val="Doicument revision table title"/>
    <w:basedOn w:val="Tabletext"/>
    <w:rPr>
      <w:b/>
      <w:color w:val="00558C"/>
    </w:r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Pr>
      <w:b/>
      <w:bCs/>
      <w:i/>
      <w:color w:val="575756"/>
      <w:sz w:val="22"/>
      <w:u w:val="single"/>
    </w:rPr>
  </w:style>
  <w:style w:type="paragraph" w:styleId="TOC3">
    <w:name w:val="toc 3"/>
    <w:basedOn w:val="Normal"/>
    <w:next w:val="Normal"/>
    <w:uiPriority w:val="39"/>
    <w:unhideWhenUsed/>
    <w:pPr>
      <w:tabs>
        <w:tab w:val="right" w:leader="dot" w:pos="9781"/>
      </w:tabs>
      <w:spacing w:after="60"/>
      <w:ind w:left="1134" w:hanging="709"/>
    </w:pPr>
    <w:rPr>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rPr>
      <w:color w:val="000000"/>
      <w:lang w:val="en-GB"/>
    </w:rPr>
  </w:style>
  <w:style w:type="paragraph" w:customStyle="1" w:styleId="AppendixHead2">
    <w:name w:val="Appendix Head 2"/>
    <w:basedOn w:val="Appendix"/>
    <w:next w:val="Heading2separationline"/>
    <w:qFormat/>
    <w:pPr>
      <w:numPr>
        <w:ilvl w:val="2"/>
      </w:numPr>
      <w:spacing w:after="120"/>
    </w:pPr>
    <w:rPr>
      <w:rFonts w:cs="Arial"/>
      <w:sz w:val="24"/>
      <w:lang w:eastAsia="en-GB"/>
    </w:rPr>
  </w:style>
  <w:style w:type="paragraph" w:customStyle="1" w:styleId="AppendixHead3">
    <w:name w:val="Appendix Head 3"/>
    <w:basedOn w:val="Normal"/>
    <w:next w:val="Normal"/>
    <w:qFormat/>
    <w:pPr>
      <w:numPr>
        <w:ilvl w:val="3"/>
        <w:numId w:val="6"/>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Normal"/>
    <w:qFormat/>
    <w:pPr>
      <w:numPr>
        <w:ilvl w:val="4"/>
      </w:numPr>
    </w:pPr>
    <w:rPr>
      <w:smallCaps w:val="0"/>
      <w:sz w:val="22"/>
    </w:rPr>
  </w:style>
  <w:style w:type="paragraph" w:customStyle="1" w:styleId="AppendixHead5">
    <w:name w:val="Appendix Head 5"/>
    <w:basedOn w:val="AppendixHead4"/>
    <w:next w:val="Normal"/>
    <w:qFormat/>
    <w:pPr>
      <w:ind w:left="1701" w:hanging="1701"/>
    </w:pPr>
    <w:rPr>
      <w:b w:val="0"/>
    </w:rPr>
  </w:style>
  <w:style w:type="paragraph" w:customStyle="1" w:styleId="Annex">
    <w:name w:val="Annex"/>
    <w:next w:val="Normal"/>
    <w:link w:val="AnnexChar"/>
    <w:qFormat/>
    <w:pPr>
      <w:numPr>
        <w:numId w:val="7"/>
      </w:numPr>
      <w:spacing w:after="360"/>
    </w:pPr>
    <w:rPr>
      <w:b/>
      <w:caps/>
      <w:color w:val="00558C"/>
      <w:sz w:val="28"/>
      <w:lang w:val="en-GB"/>
    </w:rPr>
  </w:style>
  <w:style w:type="character" w:customStyle="1" w:styleId="AnnexChar">
    <w:name w:val="Annex Char"/>
    <w:basedOn w:val="DefaultParagraphFont"/>
    <w:link w:val="Annex"/>
    <w:rPr>
      <w:b/>
      <w:caps/>
      <w:color w:val="00558C"/>
      <w:sz w:val="28"/>
      <w:lang w:val="en-GB"/>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styleId="BodyText">
    <w:name w:val="Body Text"/>
    <w:basedOn w:val="Normal"/>
    <w:link w:val="BodyTextChar"/>
    <w:unhideWhenUsed/>
    <w:qFormat/>
    <w:pPr>
      <w:spacing w:after="120"/>
      <w:jc w:val="both"/>
    </w:pPr>
    <w:rPr>
      <w:sz w:val="22"/>
    </w:rPr>
  </w:style>
  <w:style w:type="character" w:customStyle="1" w:styleId="BodyTextChar">
    <w:name w:val="Body Text Char"/>
    <w:basedOn w:val="DefaultParagraphFont"/>
    <w:link w:val="BodyText"/>
    <w:rPr>
      <w:lang w:val="en-GB"/>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7"/>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Pr>
      <w:sz w:val="18"/>
      <w:szCs w:val="18"/>
      <w:lang w:val="en-GB"/>
    </w:rPr>
  </w:style>
  <w:style w:type="paragraph" w:styleId="CommentText">
    <w:name w:val="annotation text"/>
    <w:basedOn w:val="Normal"/>
    <w:link w:val="CommentTextChar"/>
    <w:unhideWhenUsed/>
    <w:pPr>
      <w:spacing w:line="240" w:lineRule="auto"/>
    </w:pPr>
    <w:rPr>
      <w:sz w:val="24"/>
      <w:szCs w:val="24"/>
    </w:rPr>
  </w:style>
  <w:style w:type="character" w:customStyle="1" w:styleId="CommentTextChar">
    <w:name w:val="Comment Text Char"/>
    <w:basedOn w:val="DefaultParagraphFont"/>
    <w:link w:val="CommentText"/>
    <w:rPr>
      <w:sz w:val="24"/>
      <w:szCs w:val="24"/>
      <w:lang w:val="en-GB"/>
    </w:rPr>
  </w:style>
  <w:style w:type="paragraph" w:styleId="CommentSubject">
    <w:name w:val="annotation subject"/>
    <w:basedOn w:val="CommentText"/>
    <w:next w:val="CommentText"/>
    <w:link w:val="CommentSubjectChar"/>
    <w:unhideWhenUsed/>
    <w:rPr>
      <w:b/>
      <w:bCs/>
      <w:sz w:val="20"/>
      <w:szCs w:val="20"/>
    </w:rPr>
  </w:style>
  <w:style w:type="character" w:customStyle="1" w:styleId="CommentSubjectChar">
    <w:name w:val="Comment Subject Char"/>
    <w:basedOn w:val="CommentTextChar"/>
    <w:link w:val="CommentSubject"/>
    <w:rPr>
      <w:b/>
      <w:bCs/>
      <w:sz w:val="20"/>
      <w:szCs w:val="20"/>
      <w:lang w:val="en-US"/>
    </w:rPr>
  </w:style>
  <w:style w:type="paragraph" w:styleId="BodyTextIndent3">
    <w:name w:val="Body Text Indent 3"/>
    <w:basedOn w:val="Normal"/>
    <w:link w:val="BodyTextIndent3Char"/>
    <w:unhideWhenUsed/>
    <w:pPr>
      <w:spacing w:after="120"/>
      <w:ind w:left="360"/>
    </w:pPr>
    <w:rPr>
      <w:sz w:val="16"/>
      <w:szCs w:val="16"/>
    </w:rPr>
  </w:style>
  <w:style w:type="character" w:customStyle="1" w:styleId="BodyTextIndent3Char">
    <w:name w:val="Body Text Indent 3 Char"/>
    <w:basedOn w:val="DefaultParagraphFont"/>
    <w:link w:val="BodyTextIndent3"/>
    <w:semiHidden/>
    <w:rPr>
      <w:sz w:val="16"/>
      <w:szCs w:val="16"/>
      <w:lang w:val="en-GB"/>
    </w:rPr>
  </w:style>
  <w:style w:type="paragraph" w:customStyle="1" w:styleId="InsetList">
    <w:name w:val="Inset List"/>
    <w:basedOn w:val="Normal"/>
    <w:qFormat/>
    <w:pPr>
      <w:numPr>
        <w:numId w:val="8"/>
      </w:numPr>
      <w:spacing w:after="120"/>
      <w:jc w:val="both"/>
    </w:pPr>
    <w:rPr>
      <w:sz w:val="22"/>
    </w:rPr>
  </w:style>
  <w:style w:type="paragraph" w:customStyle="1" w:styleId="ListofFigures">
    <w:name w:val="List of Figures"/>
    <w:basedOn w:val="Normal"/>
    <w:next w:val="Normal"/>
    <w:pPr>
      <w:spacing w:after="240" w:line="480" w:lineRule="atLeast"/>
    </w:pPr>
    <w:rPr>
      <w:b/>
      <w:color w:val="009FE3"/>
      <w:sz w:val="40"/>
      <w:szCs w:val="40"/>
    </w:rPr>
  </w:style>
  <w:style w:type="paragraph" w:customStyle="1" w:styleId="Tablecaption">
    <w:name w:val="Table caption"/>
    <w:basedOn w:val="Caption"/>
    <w:next w:val="BodyText"/>
    <w:qFormat/>
    <w:pPr>
      <w:numPr>
        <w:numId w:val="9"/>
      </w:numPr>
      <w:tabs>
        <w:tab w:val="left" w:pos="851"/>
      </w:tabs>
      <w:spacing w:before="240" w:after="240"/>
      <w:jc w:val="center"/>
    </w:pPr>
    <w:rPr>
      <w:b w:val="0"/>
      <w:u w:val="none"/>
    </w:rPr>
  </w:style>
  <w:style w:type="paragraph" w:styleId="ListNumber">
    <w:name w:val="List Number"/>
    <w:basedOn w:val="Normal"/>
    <w:semiHidden/>
    <w:pPr>
      <w:numPr>
        <w:numId w:val="10"/>
      </w:numPr>
      <w:contextualSpacing/>
    </w:pPr>
  </w:style>
  <w:style w:type="paragraph" w:styleId="TOC4">
    <w:name w:val="toc 4"/>
    <w:basedOn w:val="Normal"/>
    <w:next w:val="Normal"/>
    <w:autoRedefine/>
    <w:uiPriority w:val="39"/>
    <w:unhideWhenUsed/>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Pr>
      <w:sz w:val="18"/>
      <w:szCs w:val="24"/>
      <w:vertAlign w:val="superscript"/>
      <w:lang w:val="en-GB"/>
    </w:rPr>
  </w:style>
  <w:style w:type="character" w:styleId="FootnoteReference">
    <w:name w:val="footnote reference"/>
    <w:uiPriority w:val="99"/>
    <w:rPr>
      <w:rFonts w:asciiTheme="minorHAnsi" w:hAnsiTheme="minorHAnsi"/>
      <w:sz w:val="20"/>
      <w:vertAlign w:val="superscript"/>
    </w:rPr>
  </w:style>
  <w:style w:type="character" w:styleId="PageNumber">
    <w:name w:val="page number"/>
    <w:rPr>
      <w:rFonts w:asciiTheme="minorHAnsi" w:hAnsiTheme="minorHAnsi"/>
      <w:sz w:val="15"/>
    </w:rPr>
  </w:style>
  <w:style w:type="paragraph" w:customStyle="1" w:styleId="Footereditionno">
    <w:name w:val="Footer edition no."/>
    <w:basedOn w:val="Normal"/>
    <w:pPr>
      <w:tabs>
        <w:tab w:val="right" w:pos="10206"/>
      </w:tabs>
    </w:pPr>
    <w:rPr>
      <w:b/>
      <w:color w:val="00558C"/>
      <w:sz w:val="15"/>
    </w:rPr>
  </w:style>
  <w:style w:type="paragraph" w:customStyle="1" w:styleId="Lista">
    <w:name w:val="List a"/>
    <w:basedOn w:val="Normal"/>
    <w:qFormat/>
    <w:pPr>
      <w:numPr>
        <w:ilvl w:val="1"/>
        <w:numId w:val="11"/>
      </w:numPr>
      <w:spacing w:after="120" w:line="240" w:lineRule="auto"/>
      <w:jc w:val="both"/>
    </w:pPr>
    <w:rPr>
      <w:rFonts w:eastAsia="Times New Roman" w:cs="Times New Roman"/>
      <w:sz w:val="22"/>
      <w:szCs w:val="20"/>
      <w:lang w:eastAsia="en-GB"/>
    </w:rPr>
  </w:style>
  <w:style w:type="numbering" w:styleId="ArticleSection">
    <w:name w:val="Outline List 3"/>
    <w:basedOn w:val="NoList"/>
    <w:pPr>
      <w:numPr>
        <w:numId w:val="12"/>
      </w:numPr>
    </w:pPr>
  </w:style>
  <w:style w:type="paragraph" w:styleId="TOC5">
    <w:name w:val="toc 5"/>
    <w:basedOn w:val="Normal"/>
    <w:next w:val="Normal"/>
    <w:autoRedefine/>
    <w:uiPriority w:val="39"/>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pPr>
      <w:spacing w:line="240" w:lineRule="auto"/>
      <w:ind w:left="960"/>
    </w:pPr>
    <w:rPr>
      <w:rFonts w:ascii="Arial" w:eastAsia="Times New Roman" w:hAnsi="Arial" w:cs="Times New Roman"/>
      <w:sz w:val="20"/>
      <w:szCs w:val="20"/>
    </w:rPr>
  </w:style>
  <w:style w:type="paragraph" w:styleId="TOC7">
    <w:name w:val="toc 7"/>
    <w:basedOn w:val="Normal"/>
    <w:next w:val="Normal"/>
    <w:autoRedefine/>
    <w:pPr>
      <w:spacing w:line="240" w:lineRule="auto"/>
      <w:ind w:left="1200"/>
    </w:pPr>
    <w:rPr>
      <w:rFonts w:ascii="Arial" w:eastAsia="Times New Roman" w:hAnsi="Arial" w:cs="Times New Roman"/>
      <w:sz w:val="20"/>
      <w:szCs w:val="20"/>
    </w:rPr>
  </w:style>
  <w:style w:type="paragraph" w:styleId="TOC8">
    <w:name w:val="toc 8"/>
    <w:basedOn w:val="Normal"/>
    <w:next w:val="Normal"/>
    <w:autoRedefine/>
    <w:pPr>
      <w:spacing w:line="240" w:lineRule="auto"/>
      <w:ind w:left="1440"/>
    </w:pPr>
    <w:rPr>
      <w:rFonts w:ascii="Arial" w:eastAsia="Times New Roman" w:hAnsi="Arial" w:cs="Times New Roman"/>
      <w:sz w:val="20"/>
      <w:szCs w:val="20"/>
    </w:rPr>
  </w:style>
  <w:style w:type="paragraph" w:styleId="TOC9">
    <w:name w:val="toc 9"/>
    <w:basedOn w:val="Normal"/>
    <w:next w:val="Normal"/>
    <w:autoRedefine/>
    <w:pPr>
      <w:spacing w:line="240" w:lineRule="auto"/>
      <w:ind w:left="1680"/>
    </w:pPr>
    <w:rPr>
      <w:rFonts w:ascii="Arial" w:eastAsia="Times New Roman" w:hAnsi="Arial" w:cs="Times New Roman"/>
      <w:sz w:val="20"/>
      <w:szCs w:val="20"/>
    </w:rPr>
  </w:style>
  <w:style w:type="paragraph" w:customStyle="1" w:styleId="Listi">
    <w:name w:val="List i"/>
    <w:basedOn w:val="Listitext"/>
    <w:qFormat/>
    <w:pPr>
      <w:numPr>
        <w:ilvl w:val="2"/>
        <w:numId w:val="11"/>
      </w:numPr>
      <w:ind w:left="1701" w:hanging="425"/>
    </w:pPr>
  </w:style>
  <w:style w:type="paragraph" w:customStyle="1" w:styleId="Listitext">
    <w:name w:val="List i text"/>
    <w:basedOn w:val="Normal"/>
    <w:qFormat/>
    <w:pPr>
      <w:ind w:left="2268" w:hanging="567"/>
    </w:pPr>
    <w:rPr>
      <w:sz w:val="20"/>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1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pPr>
      <w:numPr>
        <w:numId w:val="14"/>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Pr>
      <w:rFonts w:ascii="Tahoma" w:eastAsia="Times New Roman" w:hAnsi="Tahoma" w:cs="Times New Roman"/>
      <w:sz w:val="20"/>
      <w:szCs w:val="24"/>
      <w:shd w:val="clear" w:color="auto" w:fill="000080"/>
      <w:lang w:val="de-DE" w:eastAsia="de-DE"/>
    </w:rPr>
  </w:style>
  <w:style w:type="character" w:styleId="FollowedHyperlink">
    <w:name w:val="FollowedHyperlink"/>
    <w:rPr>
      <w:color w:val="800080"/>
      <w:u w:val="single"/>
    </w:rPr>
  </w:style>
  <w:style w:type="paragraph" w:styleId="NormalWeb">
    <w:name w:val="Normal (Web)"/>
    <w:basedOn w:val="Normal"/>
    <w:uiPriority w:val="99"/>
    <w:pPr>
      <w:spacing w:line="240" w:lineRule="auto"/>
    </w:pPr>
    <w:rPr>
      <w:rFonts w:ascii="Arial" w:eastAsia="Times New Roman" w:hAnsi="Arial" w:cs="Times New Roman"/>
      <w:sz w:val="22"/>
      <w:szCs w:val="24"/>
    </w:rPr>
  </w:style>
  <w:style w:type="paragraph" w:customStyle="1" w:styleId="TableofTables">
    <w:name w:val="Table of Tables"/>
    <w:basedOn w:val="TableofFigures"/>
    <w:pPr>
      <w:tabs>
        <w:tab w:val="left" w:pos="1134"/>
        <w:tab w:val="right" w:pos="9781"/>
      </w:tabs>
    </w:pPr>
  </w:style>
  <w:style w:type="character" w:styleId="Emphasis">
    <w:name w:val="Emphasis"/>
    <w:rPr>
      <w:i/>
      <w:iCs/>
    </w:rPr>
  </w:style>
  <w:style w:type="character" w:styleId="HTMLCite">
    <w:name w:val="HTML Cite"/>
    <w:rPr>
      <w:i/>
      <w:iCs/>
    </w:rPr>
  </w:style>
  <w:style w:type="paragraph" w:customStyle="1" w:styleId="Default">
    <w:name w:val="Default"/>
    <w:pPr>
      <w:autoSpaceDE w:val="0"/>
      <w:autoSpaceDN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pPr>
      <w:numPr>
        <w:numId w:val="0"/>
      </w:numPr>
      <w:spacing w:before="480" w:line="276" w:lineRule="auto"/>
      <w:outlineLvl w:val="9"/>
    </w:pPr>
    <w:rPr>
      <w:caps w:val="0"/>
      <w:color w:val="004069"/>
      <w:szCs w:val="28"/>
      <w:lang w:val="sv-SE"/>
    </w:rPr>
  </w:style>
  <w:style w:type="paragraph" w:customStyle="1" w:styleId="Tableinsetlist">
    <w:name w:val="Table inset list"/>
    <w:basedOn w:val="InsetList"/>
    <w:pPr>
      <w:numPr>
        <w:numId w:val="15"/>
      </w:numPr>
      <w:spacing w:before="120"/>
      <w:contextualSpacing/>
    </w:pPr>
    <w:rPr>
      <w:sz w:val="20"/>
    </w:rPr>
  </w:style>
  <w:style w:type="paragraph" w:customStyle="1" w:styleId="Textedesaisie">
    <w:name w:val="Texte de saisie"/>
    <w:basedOn w:val="Normal"/>
    <w:link w:val="TextedesaisieCar"/>
    <w:rPr>
      <w:color w:val="000000"/>
      <w:sz w:val="22"/>
    </w:rPr>
  </w:style>
  <w:style w:type="character" w:customStyle="1" w:styleId="TextedesaisieCar">
    <w:name w:val="Texte de saisie Car"/>
    <w:basedOn w:val="DefaultParagraphFont"/>
    <w:link w:val="Textedesaisie"/>
    <w:rPr>
      <w:color w:val="000000"/>
      <w:lang w:val="en-GB"/>
    </w:rPr>
  </w:style>
  <w:style w:type="paragraph" w:customStyle="1" w:styleId="AnnexTablecaption">
    <w:name w:val="Annex Table caption"/>
    <w:basedOn w:val="BodyText"/>
    <w:qFormat/>
    <w:pPr>
      <w:numPr>
        <w:numId w:val="16"/>
      </w:numPr>
      <w:jc w:val="center"/>
    </w:pPr>
    <w:rPr>
      <w:i/>
      <w:color w:val="00558C"/>
      <w:lang w:eastAsia="en-GB"/>
    </w:rPr>
  </w:style>
  <w:style w:type="paragraph" w:customStyle="1" w:styleId="Figurecaption">
    <w:name w:val="Figure caption"/>
    <w:basedOn w:val="Caption"/>
    <w:next w:val="BodyText"/>
    <w:qFormat/>
    <w:pPr>
      <w:numPr>
        <w:numId w:val="17"/>
      </w:numPr>
      <w:spacing w:before="240" w:after="240"/>
      <w:jc w:val="center"/>
    </w:pPr>
    <w:rPr>
      <w:b w:val="0"/>
      <w:u w:val="none"/>
    </w:rPr>
  </w:style>
  <w:style w:type="paragraph" w:styleId="NoSpacing">
    <w:name w:val="No Spacing"/>
    <w:uiPriority w:val="1"/>
    <w:pPr>
      <w:spacing w:after="0" w:line="240" w:lineRule="auto"/>
    </w:pPr>
    <w:rPr>
      <w:sz w:val="18"/>
      <w:lang w:val="en-GB"/>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Appendix">
    <w:name w:val="Appendix"/>
    <w:next w:val="BodyText"/>
    <w:qFormat/>
    <w:pPr>
      <w:numPr>
        <w:numId w:val="6"/>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pPr>
      <w:pBdr>
        <w:top w:val="single" w:sz="4" w:space="1" w:color="auto"/>
      </w:pBdr>
      <w:tabs>
        <w:tab w:val="right" w:pos="15309"/>
      </w:tabs>
    </w:pPr>
    <w:rPr>
      <w:b/>
      <w:color w:val="00558C"/>
      <w:sz w:val="15"/>
    </w:rPr>
  </w:style>
  <w:style w:type="paragraph" w:customStyle="1" w:styleId="Documentnumber">
    <w:name w:val="Document number"/>
    <w:basedOn w:val="Normal"/>
    <w:next w:val="Normal"/>
    <w:rPr>
      <w:caps/>
      <w:color w:val="00558C"/>
      <w:sz w:val="50"/>
    </w:rPr>
  </w:style>
  <w:style w:type="paragraph" w:customStyle="1" w:styleId="Documentdate">
    <w:name w:val="Document date"/>
    <w:basedOn w:val="Normal"/>
    <w:rPr>
      <w:b/>
      <w:color w:val="00558C"/>
      <w:sz w:val="28"/>
    </w:rPr>
  </w:style>
  <w:style w:type="paragraph" w:customStyle="1" w:styleId="Footerportrait">
    <w:name w:val="Footer portrait"/>
    <w:basedOn w:val="Normal"/>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pPr>
      <w:ind w:left="0" w:right="0"/>
    </w:pPr>
    <w:rPr>
      <w:b w:val="0"/>
      <w:color w:val="00558C"/>
    </w:rPr>
  </w:style>
  <w:style w:type="character" w:styleId="PlaceholderText">
    <w:name w:val="Placeholder Text"/>
    <w:basedOn w:val="DefaultParagraphFont"/>
    <w:uiPriority w:val="99"/>
    <w:semiHidden/>
    <w:rPr>
      <w:color w:val="808080"/>
    </w:rPr>
  </w:style>
  <w:style w:type="paragraph" w:customStyle="1" w:styleId="Style1">
    <w:name w:val="Style1"/>
    <w:basedOn w:val="Tableheading"/>
  </w:style>
  <w:style w:type="paragraph" w:customStyle="1" w:styleId="Style2">
    <w:name w:val="Style2"/>
    <w:basedOn w:val="TOC3"/>
    <w:autoRedefine/>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pPr>
      <w:ind w:right="14317"/>
    </w:pPr>
  </w:style>
  <w:style w:type="paragraph" w:styleId="Title">
    <w:name w:val="Title"/>
    <w:basedOn w:val="Normal"/>
    <w:link w:val="TitleChar"/>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Pr>
      <w:rFonts w:ascii="Arial" w:eastAsia="Times New Roman" w:hAnsi="Arial" w:cs="Arial"/>
      <w:b/>
      <w:bCs/>
      <w:kern w:val="28"/>
      <w:sz w:val="32"/>
      <w:szCs w:val="32"/>
      <w:lang w:val="en-GB" w:eastAsia="en-GB"/>
    </w:rPr>
  </w:style>
  <w:style w:type="paragraph" w:customStyle="1" w:styleId="Revision1">
    <w:name w:val="Revision1"/>
    <w:hidden/>
    <w:uiPriority w:val="99"/>
    <w:semiHidden/>
    <w:pPr>
      <w:spacing w:after="0" w:line="240" w:lineRule="auto"/>
    </w:pPr>
    <w:rPr>
      <w:sz w:val="18"/>
      <w:lang w:val="en-GB"/>
    </w:rPr>
  </w:style>
  <w:style w:type="paragraph" w:customStyle="1" w:styleId="Referencetext">
    <w:name w:val="Reference text"/>
    <w:basedOn w:val="Normal"/>
    <w:autoRedefine/>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Pr>
      <w:b/>
      <w:color w:val="00558C"/>
      <w:sz w:val="28"/>
    </w:rPr>
  </w:style>
  <w:style w:type="character" w:customStyle="1" w:styleId="MRNChar">
    <w:name w:val="MRN Char"/>
    <w:basedOn w:val="DefaultParagraphFont"/>
    <w:link w:val="MRN"/>
    <w:rPr>
      <w:b/>
      <w:color w:val="00558C"/>
      <w:sz w:val="28"/>
      <w:lang w:val="en-GB"/>
    </w:rPr>
  </w:style>
  <w:style w:type="paragraph" w:customStyle="1" w:styleId="Revokes">
    <w:name w:val="Revokes"/>
    <w:basedOn w:val="Documentdate"/>
    <w:link w:val="RevokesChar"/>
    <w:rPr>
      <w:i/>
    </w:rPr>
  </w:style>
  <w:style w:type="character" w:customStyle="1" w:styleId="RevokesChar">
    <w:name w:val="Revokes Char"/>
    <w:basedOn w:val="DefaultParagraphFont"/>
    <w:link w:val="Revokes"/>
    <w:rPr>
      <w:b/>
      <w:i/>
      <w:color w:val="00558C"/>
      <w:sz w:val="28"/>
      <w:lang w:val="en-GB"/>
    </w:rPr>
  </w:style>
  <w:style w:type="paragraph" w:customStyle="1" w:styleId="Reference">
    <w:name w:val="Reference"/>
    <w:basedOn w:val="Normal"/>
    <w:qFormat/>
    <w:pPr>
      <w:numPr>
        <w:numId w:val="18"/>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19"/>
      </w:numPr>
      <w:spacing w:before="60"/>
      <w:jc w:val="right"/>
    </w:pPr>
  </w:style>
  <w:style w:type="character" w:customStyle="1" w:styleId="EquationChar">
    <w:name w:val="Equation Char"/>
    <w:basedOn w:val="BodyTextChar"/>
    <w:link w:val="Equation"/>
    <w:rPr>
      <w:lang w:val="en-GB"/>
    </w:rPr>
  </w:style>
  <w:style w:type="paragraph" w:customStyle="1" w:styleId="Furtherreading">
    <w:name w:val="Further reading"/>
    <w:basedOn w:val="BodyText"/>
    <w:link w:val="FurtherreadingChar"/>
    <w:qFormat/>
    <w:pPr>
      <w:numPr>
        <w:numId w:val="20"/>
      </w:numPr>
      <w:spacing w:before="60"/>
    </w:pPr>
  </w:style>
  <w:style w:type="character" w:customStyle="1" w:styleId="FurtherreadingChar">
    <w:name w:val="Further reading Char"/>
    <w:basedOn w:val="BodyTextChar"/>
    <w:link w:val="Furtherreading"/>
    <w:rPr>
      <w:lang w:val="en-GB"/>
    </w:rPr>
  </w:style>
  <w:style w:type="paragraph" w:customStyle="1" w:styleId="Documentrevisiontabletitle">
    <w:name w:val="Document revision table title"/>
    <w:basedOn w:val="Normal"/>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1"/>
      </w:numPr>
      <w:jc w:val="center"/>
    </w:pPr>
    <w:rPr>
      <w:i/>
      <w:color w:val="00558C"/>
      <w:lang w:eastAsia="en-GB"/>
    </w:rPr>
  </w:style>
  <w:style w:type="character" w:customStyle="1" w:styleId="AnnexFigureCaptionChar">
    <w:name w:val="Annex Figure Caption Char"/>
    <w:basedOn w:val="BodyTextChar"/>
    <w:link w:val="AnnexFigureCaption"/>
    <w:rPr>
      <w:i/>
      <w:color w:val="00558C"/>
      <w:lang w:val="en-GB" w:eastAsia="en-GB"/>
    </w:rPr>
  </w:style>
  <w:style w:type="paragraph" w:styleId="Index1">
    <w:name w:val="index 1"/>
    <w:basedOn w:val="Normal"/>
    <w:next w:val="Normal"/>
    <w:autoRedefine/>
    <w:semiHidden/>
    <w:unhideWhenUsed/>
    <w:pPr>
      <w:spacing w:line="240" w:lineRule="auto"/>
      <w:ind w:left="180" w:hanging="180"/>
    </w:pPr>
  </w:style>
  <w:style w:type="paragraph" w:customStyle="1" w:styleId="AppendixHead1">
    <w:name w:val="Appendix Head 1"/>
    <w:basedOn w:val="Normal"/>
    <w:next w:val="Heading1separationline"/>
    <w:qFormat/>
    <w:pPr>
      <w:numPr>
        <w:ilvl w:val="1"/>
        <w:numId w:val="6"/>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pPr>
      <w:ind w:left="425" w:right="709"/>
    </w:pPr>
    <w:rPr>
      <w:i/>
    </w:rPr>
  </w:style>
  <w:style w:type="character" w:customStyle="1" w:styleId="EmphasisParagraphChar">
    <w:name w:val="Emphasis Paragraph Char"/>
    <w:basedOn w:val="BodyTextChar"/>
    <w:link w:val="EmphasisParagraph"/>
    <w:rPr>
      <w:i/>
      <w:lang w:val="en-GB"/>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rPr>
      <w:lang w:val="en-GB"/>
    </w:rPr>
  </w:style>
  <w:style w:type="paragraph" w:customStyle="1" w:styleId="List1-recommendation">
    <w:name w:val="List 1 - recommendation"/>
    <w:basedOn w:val="Normal"/>
    <w:qFormat/>
    <w:pPr>
      <w:numPr>
        <w:numId w:val="22"/>
      </w:numPr>
      <w:spacing w:after="120"/>
    </w:pPr>
    <w:rPr>
      <w:sz w:val="24"/>
    </w:rPr>
  </w:style>
  <w:style w:type="paragraph" w:customStyle="1" w:styleId="Lista-recommendation">
    <w:name w:val="List a - recommendation"/>
    <w:basedOn w:val="Normal"/>
    <w:qFormat/>
    <w:pPr>
      <w:numPr>
        <w:ilvl w:val="1"/>
        <w:numId w:val="22"/>
      </w:numPr>
      <w:spacing w:after="120" w:line="240" w:lineRule="auto"/>
      <w:jc w:val="both"/>
    </w:pPr>
    <w:rPr>
      <w:rFonts w:eastAsia="Times New Roman" w:cs="Times New Roman"/>
      <w:sz w:val="22"/>
      <w:szCs w:val="20"/>
      <w:lang w:eastAsia="en-GB"/>
    </w:rPr>
  </w:style>
  <w:style w:type="paragraph" w:customStyle="1" w:styleId="Bullet1-recommendation">
    <w:name w:val="Bullet 1 - recommendation"/>
    <w:basedOn w:val="Normal"/>
    <w:qFormat/>
    <w:pPr>
      <w:spacing w:after="120"/>
      <w:ind w:left="992" w:hanging="425"/>
    </w:pPr>
    <w:rPr>
      <w:sz w:val="22"/>
    </w:rPr>
  </w:style>
  <w:style w:type="paragraph" w:customStyle="1" w:styleId="Bullet2-recommendation">
    <w:name w:val="Bullet 2 - recommendation"/>
    <w:basedOn w:val="Normal"/>
    <w:qFormat/>
    <w:pPr>
      <w:numPr>
        <w:numId w:val="23"/>
      </w:numPr>
      <w:spacing w:after="120"/>
    </w:pPr>
    <w:rPr>
      <w:color w:val="000000"/>
      <w:sz w:val="22"/>
    </w:rPr>
  </w:style>
  <w:style w:type="paragraph" w:styleId="ListParagraph">
    <w:name w:val="List Paragraph"/>
    <w:basedOn w:val="Normal"/>
    <w:uiPriority w:val="34"/>
    <w:pPr>
      <w:ind w:left="851"/>
    </w:pPr>
  </w:style>
  <w:style w:type="paragraph" w:styleId="Revision">
    <w:name w:val="Revision"/>
    <w:hidden/>
    <w:uiPriority w:val="99"/>
    <w:semiHidden/>
    <w:rsid w:val="00FD32A3"/>
    <w:pPr>
      <w:spacing w:after="0" w:line="240" w:lineRule="auto"/>
    </w:pPr>
    <w:rPr>
      <w:sz w:val="18"/>
      <w:lang w:val="en-GB"/>
    </w:rPr>
  </w:style>
  <w:style w:type="character" w:styleId="UnresolvedMention">
    <w:name w:val="Unresolved Mention"/>
    <w:basedOn w:val="DefaultParagraphFont"/>
    <w:uiPriority w:val="99"/>
    <w:semiHidden/>
    <w:unhideWhenUsed/>
    <w:rsid w:val="009A63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www.easa.europa.eu/en/domains/civil-drones"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s://en.wikipedia.org/wiki/Radio-controlled_vehicl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ajorFont>
      <a:min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127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A6E311-D9A1-4C4F-B970-EBC058681A3C}">
  <ds:schemaRefs>
    <ds:schemaRef ds:uri="http://schemas.openxmlformats.org/officeDocument/2006/bibliography"/>
  </ds:schemaRefs>
</ds:datastoreItem>
</file>

<file path=customXml/itemProps2.xml><?xml version="1.0" encoding="utf-8"?>
<ds:datastoreItem xmlns:ds="http://schemas.openxmlformats.org/officeDocument/2006/customXml" ds:itemID="{28014719-E3AF-4671-9E83-E9CD08A6A84F}">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9B3ECDE8-DECE-41CA-BC3C-9F9911157A7D}">
  <ds:schemaRefs>
    <ds:schemaRef ds:uri="http://schemas.microsoft.com/sharepoint/v3/contenttype/forms"/>
  </ds:schemaRefs>
</ds:datastoreItem>
</file>

<file path=customXml/itemProps4.xml><?xml version="1.0" encoding="utf-8"?>
<ds:datastoreItem xmlns:ds="http://schemas.openxmlformats.org/officeDocument/2006/customXml" ds:itemID="{378065D4-E586-4C33-8912-D7A94052B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2237</Words>
  <Characters>12752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IALA Guideline Macro Enabled Template</vt:lpstr>
    </vt:vector>
  </TitlesOfParts>
  <Manager/>
  <Company/>
  <LinksUpToDate>false</LinksUpToDate>
  <CharactersWithSpaces>14960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Jillian Carson-Jackson</dc:creator>
  <cp:keywords/>
  <dc:description/>
  <cp:lastModifiedBy>Alisa Nechyporuk</cp:lastModifiedBy>
  <cp:revision>3</cp:revision>
  <cp:lastPrinted>2020-11-25T08:30:00Z</cp:lastPrinted>
  <dcterms:created xsi:type="dcterms:W3CDTF">2024-10-03T13:31:00Z</dcterms:created>
  <dcterms:modified xsi:type="dcterms:W3CDTF">2024-10-03T13:48:00Z</dcterms:modified>
  <cp:version>1200.0100.01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